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F35D4E" w:rsidRDefault="00F35D4E" w:rsidP="005A2207">
      <w:pPr>
        <w:rPr>
          <w:b/>
          <w:sz w:val="22"/>
          <w:szCs w:val="22"/>
        </w:rPr>
      </w:pPr>
      <w:r>
        <w:rPr>
          <w:sz w:val="22"/>
          <w:szCs w:val="22"/>
        </w:rPr>
        <w:t xml:space="preserve">Obiect: : </w:t>
      </w:r>
      <w:r w:rsidRPr="00F35D4E">
        <w:rPr>
          <w:b/>
          <w:sz w:val="22"/>
          <w:szCs w:val="22"/>
        </w:rPr>
        <w:t>„Aparate de respirat autonome</w:t>
      </w:r>
      <w:r>
        <w:rPr>
          <w:b/>
          <w:sz w:val="22"/>
          <w:szCs w:val="22"/>
        </w:rPr>
        <w:t>”</w:t>
      </w:r>
    </w:p>
    <w:p w:rsidR="005A2207" w:rsidRPr="00B95C5C" w:rsidRDefault="00DE763A" w:rsidP="005A2207">
      <w:pPr>
        <w:rPr>
          <w:sz w:val="22"/>
          <w:szCs w:val="22"/>
        </w:rPr>
      </w:pPr>
      <w:r>
        <w:rPr>
          <w:sz w:val="22"/>
          <w:szCs w:val="22"/>
        </w:rPr>
        <w:t xml:space="preserve">Termen: </w:t>
      </w:r>
      <w:r w:rsidRPr="00DE763A">
        <w:rPr>
          <w:b/>
          <w:sz w:val="22"/>
          <w:szCs w:val="22"/>
        </w:rPr>
        <w:t>30 de zile</w:t>
      </w:r>
      <w:r>
        <w:rPr>
          <w:sz w:val="22"/>
          <w:szCs w:val="22"/>
        </w:rPr>
        <w:t xml:space="preserve"> calendaristice de la oerfectarea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Adrian Cătălin TUDORA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ins w:id="0" w:author="olga.isac" w:date="2023-08-18T10:23:00Z">
        <w:r w:rsidR="003154CA">
          <w:rPr>
            <w:color w:val="000000"/>
            <w:sz w:val="26"/>
            <w:szCs w:val="26"/>
            <w:lang w:val="ro-RO"/>
          </w:rPr>
          <w:t xml:space="preserve"> </w:t>
        </w:r>
      </w:ins>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7C442F" w:rsidRDefault="00ED0811" w:rsidP="00082A04">
      <w:pPr>
        <w:jc w:val="both"/>
        <w:rPr>
          <w:b/>
          <w:color w:val="000000"/>
          <w:sz w:val="26"/>
          <w:szCs w:val="26"/>
        </w:rPr>
      </w:pPr>
      <w:r w:rsidRPr="00BD62D2">
        <w:rPr>
          <w:b/>
          <w:color w:val="000000"/>
          <w:sz w:val="26"/>
          <w:szCs w:val="26"/>
        </w:rPr>
        <w:t>   </w:t>
      </w:r>
      <w:r w:rsidRPr="007C442F">
        <w:rPr>
          <w:b/>
          <w:color w:val="000000"/>
          <w:sz w:val="26"/>
          <w:szCs w:val="26"/>
        </w:rPr>
        <w:t xml:space="preserve">2. Definiţii </w:t>
      </w:r>
    </w:p>
    <w:p w:rsidR="00ED0811" w:rsidRPr="007C442F" w:rsidRDefault="00ED0811" w:rsidP="00082A04">
      <w:pPr>
        <w:jc w:val="both"/>
        <w:rPr>
          <w:color w:val="000000"/>
          <w:sz w:val="26"/>
          <w:szCs w:val="26"/>
        </w:rPr>
      </w:pPr>
      <w:r w:rsidRPr="007C442F">
        <w:rPr>
          <w:color w:val="000000"/>
          <w:sz w:val="26"/>
          <w:szCs w:val="26"/>
        </w:rPr>
        <w:t>   </w:t>
      </w:r>
      <w:r w:rsidRPr="007C442F">
        <w:rPr>
          <w:color w:val="000000"/>
          <w:sz w:val="26"/>
          <w:szCs w:val="26"/>
        </w:rPr>
        <w:tab/>
        <w:t xml:space="preserve">2.1. În prezentul contract următorii termeni vor fi interpretaţi astfel: </w:t>
      </w:r>
    </w:p>
    <w:p w:rsidR="00ED0811" w:rsidRPr="007C442F" w:rsidRDefault="00ED0811" w:rsidP="00580703">
      <w:pPr>
        <w:pStyle w:val="ListParagraph"/>
        <w:numPr>
          <w:ilvl w:val="0"/>
          <w:numId w:val="7"/>
        </w:numPr>
        <w:ind w:left="360"/>
        <w:jc w:val="both"/>
        <w:rPr>
          <w:color w:val="000000"/>
          <w:sz w:val="26"/>
          <w:szCs w:val="26"/>
        </w:rPr>
      </w:pPr>
      <w:r w:rsidRPr="007C442F">
        <w:rPr>
          <w:color w:val="000000"/>
          <w:sz w:val="26"/>
          <w:szCs w:val="26"/>
          <w:u w:val="single"/>
        </w:rPr>
        <w:t>contract</w:t>
      </w:r>
      <w:r w:rsidRPr="007C442F">
        <w:rPr>
          <w:color w:val="000000"/>
          <w:sz w:val="26"/>
          <w:szCs w:val="26"/>
        </w:rPr>
        <w:t xml:space="preserve"> - prezentul contract şi toate anexele sale; </w:t>
      </w:r>
    </w:p>
    <w:p w:rsidR="00ED0811" w:rsidRPr="007C442F" w:rsidRDefault="00ED0811" w:rsidP="00082A04">
      <w:pPr>
        <w:jc w:val="both"/>
        <w:rPr>
          <w:color w:val="000000"/>
          <w:sz w:val="26"/>
          <w:szCs w:val="26"/>
        </w:rPr>
      </w:pPr>
      <w:r w:rsidRPr="007C442F">
        <w:rPr>
          <w:color w:val="000000"/>
          <w:sz w:val="26"/>
          <w:szCs w:val="26"/>
        </w:rPr>
        <w:t xml:space="preserve">b. </w:t>
      </w:r>
      <w:r w:rsidRPr="007C442F">
        <w:rPr>
          <w:color w:val="000000"/>
          <w:sz w:val="26"/>
          <w:szCs w:val="26"/>
          <w:u w:val="single"/>
        </w:rPr>
        <w:t xml:space="preserve">Beneficiar </w:t>
      </w:r>
      <w:r w:rsidRPr="007C442F">
        <w:rPr>
          <w:color w:val="000000"/>
          <w:sz w:val="26"/>
          <w:szCs w:val="26"/>
        </w:rPr>
        <w:t>(</w:t>
      </w:r>
      <w:r w:rsidRPr="007C442F">
        <w:rPr>
          <w:color w:val="000000"/>
          <w:sz w:val="26"/>
          <w:szCs w:val="26"/>
          <w:u w:val="single"/>
        </w:rPr>
        <w:t>achizitor) şi furnizor (vanzator)</w:t>
      </w:r>
      <w:r w:rsidRPr="007C442F">
        <w:rPr>
          <w:color w:val="000000"/>
          <w:sz w:val="26"/>
          <w:szCs w:val="26"/>
        </w:rPr>
        <w:t xml:space="preserve"> - părţile contractante, aşa cum sunt acestea numite în prezentul contract; </w:t>
      </w:r>
    </w:p>
    <w:p w:rsidR="00ED0811" w:rsidRPr="007C442F" w:rsidRDefault="00ED0811" w:rsidP="00082A04">
      <w:pPr>
        <w:jc w:val="both"/>
        <w:rPr>
          <w:color w:val="000000"/>
          <w:sz w:val="26"/>
          <w:szCs w:val="26"/>
        </w:rPr>
      </w:pPr>
      <w:r w:rsidRPr="007C442F">
        <w:rPr>
          <w:color w:val="000000"/>
          <w:sz w:val="26"/>
          <w:szCs w:val="26"/>
        </w:rPr>
        <w:t xml:space="preserve">c. </w:t>
      </w:r>
      <w:r w:rsidRPr="007C442F">
        <w:rPr>
          <w:color w:val="000000"/>
          <w:sz w:val="26"/>
          <w:szCs w:val="26"/>
          <w:u w:val="single"/>
        </w:rPr>
        <w:t>valoarea contractului</w:t>
      </w:r>
      <w:r w:rsidRPr="007C442F">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7C442F" w:rsidRDefault="00ED0811" w:rsidP="00082A04">
      <w:pPr>
        <w:jc w:val="both"/>
        <w:rPr>
          <w:color w:val="000000"/>
          <w:sz w:val="26"/>
          <w:szCs w:val="26"/>
        </w:rPr>
      </w:pPr>
      <w:r w:rsidRPr="007C442F">
        <w:rPr>
          <w:color w:val="000000"/>
          <w:sz w:val="26"/>
          <w:szCs w:val="26"/>
        </w:rPr>
        <w:t xml:space="preserve">d. </w:t>
      </w:r>
      <w:r w:rsidRPr="007C442F">
        <w:rPr>
          <w:color w:val="000000"/>
          <w:sz w:val="26"/>
          <w:szCs w:val="26"/>
          <w:u w:val="single"/>
        </w:rPr>
        <w:t>produse</w:t>
      </w:r>
      <w:r w:rsidRPr="007C442F">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7C442F" w:rsidRDefault="005A2207" w:rsidP="005A2207">
      <w:pPr>
        <w:jc w:val="both"/>
        <w:rPr>
          <w:color w:val="000000"/>
          <w:sz w:val="26"/>
          <w:szCs w:val="26"/>
        </w:rPr>
      </w:pPr>
      <w:r w:rsidRPr="007C442F">
        <w:rPr>
          <w:color w:val="000000"/>
          <w:sz w:val="26"/>
          <w:szCs w:val="26"/>
        </w:rPr>
        <w:t xml:space="preserve">e. </w:t>
      </w:r>
      <w:r w:rsidRPr="007C442F">
        <w:rPr>
          <w:color w:val="000000"/>
          <w:sz w:val="26"/>
          <w:szCs w:val="26"/>
          <w:u w:val="single"/>
        </w:rPr>
        <w:t>servicii</w:t>
      </w:r>
      <w:r w:rsidRPr="007C442F">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7C442F" w:rsidRDefault="00ED0811" w:rsidP="00082A04">
      <w:pPr>
        <w:jc w:val="both"/>
        <w:rPr>
          <w:color w:val="000000"/>
          <w:sz w:val="26"/>
          <w:szCs w:val="26"/>
        </w:rPr>
      </w:pPr>
      <w:r w:rsidRPr="007C442F">
        <w:rPr>
          <w:color w:val="000000"/>
          <w:sz w:val="26"/>
          <w:szCs w:val="26"/>
        </w:rPr>
        <w:t xml:space="preserve">f. </w:t>
      </w:r>
      <w:r w:rsidRPr="007C442F">
        <w:rPr>
          <w:color w:val="000000"/>
          <w:sz w:val="26"/>
          <w:szCs w:val="26"/>
          <w:u w:val="single"/>
        </w:rPr>
        <w:t>origine</w:t>
      </w:r>
      <w:r w:rsidRPr="007C442F">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7C442F" w:rsidRDefault="00ED0811" w:rsidP="00082A04">
      <w:pPr>
        <w:jc w:val="both"/>
        <w:rPr>
          <w:color w:val="000000"/>
          <w:sz w:val="26"/>
          <w:szCs w:val="26"/>
        </w:rPr>
      </w:pPr>
      <w:r w:rsidRPr="007C442F">
        <w:rPr>
          <w:color w:val="000000"/>
          <w:sz w:val="26"/>
          <w:szCs w:val="26"/>
        </w:rPr>
        <w:t xml:space="preserve">g. </w:t>
      </w:r>
      <w:r w:rsidRPr="007C442F">
        <w:rPr>
          <w:color w:val="000000"/>
          <w:sz w:val="26"/>
          <w:szCs w:val="26"/>
          <w:u w:val="single"/>
        </w:rPr>
        <w:t>destinaţie finală</w:t>
      </w:r>
      <w:r w:rsidRPr="007C442F">
        <w:rPr>
          <w:color w:val="000000"/>
          <w:sz w:val="26"/>
          <w:szCs w:val="26"/>
        </w:rPr>
        <w:t xml:space="preserve"> - locul unde furnizorul are obligaţia de a furniza produsele; </w:t>
      </w:r>
    </w:p>
    <w:p w:rsidR="00ED0811" w:rsidRPr="007C442F" w:rsidRDefault="00ED0811" w:rsidP="00082A04">
      <w:pPr>
        <w:jc w:val="both"/>
        <w:rPr>
          <w:color w:val="000000"/>
          <w:sz w:val="26"/>
          <w:szCs w:val="26"/>
        </w:rPr>
      </w:pPr>
      <w:r w:rsidRPr="007C442F">
        <w:rPr>
          <w:color w:val="000000"/>
          <w:sz w:val="26"/>
          <w:szCs w:val="26"/>
        </w:rPr>
        <w:t xml:space="preserve">h. </w:t>
      </w:r>
      <w:r w:rsidRPr="007C442F">
        <w:rPr>
          <w:color w:val="000000"/>
          <w:sz w:val="26"/>
          <w:szCs w:val="26"/>
          <w:u w:val="single"/>
        </w:rPr>
        <w:t>termenii comerciali de livrare vor fi interpretaţi conform INCOTERMS 2010</w:t>
      </w:r>
      <w:r w:rsidRPr="007C442F">
        <w:rPr>
          <w:color w:val="000000"/>
          <w:sz w:val="26"/>
          <w:szCs w:val="26"/>
        </w:rPr>
        <w:t xml:space="preserve"> - Camera Internaţionala de Comert (CIC); </w:t>
      </w:r>
    </w:p>
    <w:p w:rsidR="00ED0811" w:rsidRPr="007C442F" w:rsidRDefault="00ED0811" w:rsidP="00082A04">
      <w:pPr>
        <w:jc w:val="both"/>
        <w:rPr>
          <w:color w:val="000000"/>
          <w:sz w:val="26"/>
          <w:szCs w:val="26"/>
        </w:rPr>
      </w:pPr>
      <w:r w:rsidRPr="007C442F">
        <w:rPr>
          <w:color w:val="000000"/>
          <w:sz w:val="26"/>
          <w:szCs w:val="26"/>
        </w:rPr>
        <w:t xml:space="preserve">i. </w:t>
      </w:r>
      <w:r w:rsidRPr="007C442F">
        <w:rPr>
          <w:color w:val="000000"/>
          <w:sz w:val="26"/>
          <w:szCs w:val="26"/>
          <w:u w:val="single"/>
        </w:rPr>
        <w:t>forţa majoră</w:t>
      </w:r>
      <w:r w:rsidRPr="007C442F">
        <w:rPr>
          <w:color w:val="000000"/>
          <w:sz w:val="26"/>
          <w:szCs w:val="26"/>
        </w:rPr>
        <w:t xml:space="preserve"> - un eveniment mai presus de controlul părţilor, care nu se datorează greşelii sau vinei acestora, care nu putea fi prevăzut la momentul încheierii contractului şi care face </w:t>
      </w:r>
      <w:r w:rsidRPr="007C442F">
        <w:rPr>
          <w:color w:val="000000"/>
          <w:sz w:val="26"/>
          <w:szCs w:val="26"/>
        </w:rPr>
        <w:lastRenderedPageBreak/>
        <w:t xml:space="preserve">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7C442F" w:rsidRDefault="00ED0811" w:rsidP="00082A04">
      <w:pPr>
        <w:jc w:val="both"/>
        <w:rPr>
          <w:color w:val="000000"/>
          <w:sz w:val="26"/>
          <w:szCs w:val="26"/>
        </w:rPr>
      </w:pPr>
      <w:r w:rsidRPr="007C442F">
        <w:rPr>
          <w:sz w:val="26"/>
          <w:szCs w:val="26"/>
        </w:rPr>
        <w:t xml:space="preserve">j. </w:t>
      </w:r>
      <w:r w:rsidRPr="007C442F">
        <w:rPr>
          <w:sz w:val="26"/>
          <w:szCs w:val="26"/>
          <w:u w:val="single"/>
        </w:rPr>
        <w:t>zi</w:t>
      </w:r>
      <w:r w:rsidRPr="007C442F">
        <w:rPr>
          <w:sz w:val="26"/>
          <w:szCs w:val="26"/>
        </w:rPr>
        <w:t xml:space="preserve"> - zi calendaristică; an - 365 de zile;</w:t>
      </w:r>
    </w:p>
    <w:p w:rsidR="00ED0811" w:rsidRPr="007C442F" w:rsidRDefault="00ED0811" w:rsidP="00082A04">
      <w:pPr>
        <w:jc w:val="both"/>
        <w:rPr>
          <w:sz w:val="26"/>
          <w:szCs w:val="26"/>
        </w:rPr>
      </w:pPr>
      <w:r w:rsidRPr="007C442F">
        <w:rPr>
          <w:sz w:val="26"/>
          <w:szCs w:val="26"/>
        </w:rPr>
        <w:t xml:space="preserve">k. </w:t>
      </w:r>
      <w:r w:rsidRPr="007C442F">
        <w:rPr>
          <w:sz w:val="26"/>
          <w:szCs w:val="26"/>
          <w:u w:val="single"/>
        </w:rPr>
        <w:t>conformitate</w:t>
      </w:r>
      <w:r w:rsidRPr="007C442F">
        <w:rPr>
          <w:sz w:val="26"/>
          <w:szCs w:val="26"/>
        </w:rPr>
        <w:t xml:space="preserve"> – satisfacerea condiţiilor specificate.</w:t>
      </w:r>
    </w:p>
    <w:p w:rsidR="00ED0811" w:rsidRPr="007C442F" w:rsidRDefault="00ED0811" w:rsidP="00082A04">
      <w:pPr>
        <w:jc w:val="both"/>
        <w:rPr>
          <w:color w:val="000000"/>
          <w:sz w:val="26"/>
          <w:szCs w:val="26"/>
        </w:rPr>
      </w:pPr>
      <w:r w:rsidRPr="007C442F">
        <w:rPr>
          <w:sz w:val="26"/>
          <w:szCs w:val="26"/>
        </w:rPr>
        <w:t xml:space="preserve">l. </w:t>
      </w:r>
      <w:r w:rsidRPr="007C442F">
        <w:rPr>
          <w:sz w:val="26"/>
          <w:szCs w:val="26"/>
          <w:u w:val="single"/>
        </w:rPr>
        <w:t>neconformitate</w:t>
      </w:r>
      <w:r w:rsidRPr="007C442F">
        <w:rPr>
          <w:sz w:val="26"/>
          <w:szCs w:val="26"/>
        </w:rPr>
        <w:t xml:space="preserve"> – nesatisfacerea unei condiţii specificate.</w:t>
      </w:r>
    </w:p>
    <w:p w:rsidR="00ED0811" w:rsidRPr="007C442F" w:rsidRDefault="00ED0811" w:rsidP="00082A04">
      <w:pPr>
        <w:rPr>
          <w:sz w:val="26"/>
          <w:szCs w:val="26"/>
        </w:rPr>
      </w:pPr>
      <w:r w:rsidRPr="007C442F">
        <w:rPr>
          <w:sz w:val="26"/>
          <w:szCs w:val="26"/>
        </w:rPr>
        <w:t>m.</w:t>
      </w:r>
      <w:r w:rsidRPr="007C442F">
        <w:rPr>
          <w:sz w:val="26"/>
          <w:szCs w:val="26"/>
          <w:u w:val="single"/>
        </w:rPr>
        <w:t xml:space="preserve"> managementul calităţii</w:t>
      </w:r>
      <w:r w:rsidRPr="007C442F">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ED0811" w:rsidRPr="007C442F" w:rsidRDefault="000175BC" w:rsidP="00082A04">
      <w:pPr>
        <w:rPr>
          <w:sz w:val="26"/>
          <w:szCs w:val="26"/>
        </w:rPr>
      </w:pPr>
      <w:r w:rsidRPr="007C442F">
        <w:rPr>
          <w:sz w:val="26"/>
          <w:szCs w:val="26"/>
        </w:rPr>
        <w:t>n</w:t>
      </w:r>
      <w:r w:rsidR="00ED0811" w:rsidRPr="007C442F">
        <w:rPr>
          <w:sz w:val="26"/>
          <w:szCs w:val="26"/>
        </w:rPr>
        <w:t xml:space="preserve">. </w:t>
      </w:r>
      <w:r w:rsidR="00ED0811" w:rsidRPr="007C442F">
        <w:rPr>
          <w:sz w:val="26"/>
          <w:szCs w:val="26"/>
          <w:u w:val="single"/>
        </w:rPr>
        <w:t xml:space="preserve">contractant </w:t>
      </w:r>
      <w:r w:rsidR="00ED0811" w:rsidRPr="007C442F">
        <w:rPr>
          <w:sz w:val="26"/>
          <w:szCs w:val="26"/>
        </w:rPr>
        <w:t xml:space="preserve"> - operatorul economic parte a prezentului contract (furnizorul)</w:t>
      </w:r>
    </w:p>
    <w:p w:rsidR="00ED0811" w:rsidRPr="007C442F" w:rsidRDefault="00ED0811" w:rsidP="00082A04">
      <w:pPr>
        <w:jc w:val="both"/>
        <w:rPr>
          <w:b/>
          <w:color w:val="000000"/>
          <w:sz w:val="26"/>
          <w:szCs w:val="26"/>
        </w:rPr>
      </w:pPr>
      <w:r w:rsidRPr="007C442F">
        <w:rPr>
          <w:b/>
          <w:color w:val="000000"/>
          <w:sz w:val="26"/>
          <w:szCs w:val="26"/>
        </w:rPr>
        <w:t xml:space="preserve">   3. Interpretare </w:t>
      </w:r>
    </w:p>
    <w:p w:rsidR="00ED0811" w:rsidRPr="007C442F" w:rsidRDefault="00ED0811" w:rsidP="00082A04">
      <w:pPr>
        <w:jc w:val="both"/>
        <w:rPr>
          <w:color w:val="000000"/>
          <w:sz w:val="26"/>
          <w:szCs w:val="26"/>
        </w:rPr>
      </w:pPr>
      <w:r w:rsidRPr="007C442F">
        <w:rPr>
          <w:color w:val="000000"/>
          <w:sz w:val="26"/>
          <w:szCs w:val="26"/>
        </w:rPr>
        <w:t>   </w:t>
      </w:r>
      <w:r w:rsidRPr="007C442F">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7C442F" w:rsidRDefault="00ED0811" w:rsidP="00082A04">
      <w:pPr>
        <w:jc w:val="both"/>
        <w:rPr>
          <w:color w:val="000000"/>
          <w:sz w:val="26"/>
          <w:szCs w:val="26"/>
        </w:rPr>
      </w:pPr>
      <w:r w:rsidRPr="007C442F">
        <w:rPr>
          <w:color w:val="000000"/>
          <w:sz w:val="26"/>
          <w:szCs w:val="26"/>
        </w:rPr>
        <w:t>   </w:t>
      </w:r>
      <w:r w:rsidRPr="007C442F">
        <w:rPr>
          <w:color w:val="000000"/>
          <w:sz w:val="26"/>
          <w:szCs w:val="26"/>
        </w:rPr>
        <w:tab/>
        <w:t xml:space="preserve">3.2. Termenul "zi" ori "zile" sau orice referire la zile reprezintă zile calendaristice dacă nu se specifică în mod diferit. </w:t>
      </w:r>
    </w:p>
    <w:p w:rsidR="00ED0811" w:rsidRPr="007C442F" w:rsidRDefault="00ED0811" w:rsidP="00082A04">
      <w:pPr>
        <w:jc w:val="both"/>
        <w:rPr>
          <w:color w:val="000000"/>
          <w:sz w:val="26"/>
          <w:szCs w:val="26"/>
        </w:rPr>
      </w:pPr>
    </w:p>
    <w:p w:rsidR="00ED0811" w:rsidRDefault="00ED0811" w:rsidP="00082A04">
      <w:pPr>
        <w:jc w:val="both"/>
        <w:rPr>
          <w:b/>
          <w:color w:val="000000"/>
          <w:sz w:val="26"/>
          <w:szCs w:val="26"/>
          <w:u w:val="single"/>
        </w:rPr>
      </w:pPr>
      <w:r w:rsidRPr="007C442F">
        <w:rPr>
          <w:b/>
          <w:color w:val="000000"/>
          <w:sz w:val="26"/>
          <w:szCs w:val="26"/>
        </w:rPr>
        <w:t xml:space="preserve">    </w:t>
      </w:r>
      <w:r w:rsidRPr="007C442F">
        <w:rPr>
          <w:b/>
          <w:color w:val="000000"/>
          <w:sz w:val="26"/>
          <w:szCs w:val="26"/>
          <w:u w:val="single"/>
        </w:rPr>
        <w:t xml:space="preserve">Clauze obligatorii </w:t>
      </w:r>
    </w:p>
    <w:p w:rsidR="007C442F" w:rsidRPr="007C442F" w:rsidRDefault="007C442F" w:rsidP="00082A04">
      <w:pPr>
        <w:jc w:val="both"/>
        <w:rPr>
          <w:b/>
          <w:color w:val="000000"/>
          <w:sz w:val="26"/>
          <w:szCs w:val="26"/>
          <w:u w:val="single"/>
        </w:rPr>
      </w:pPr>
    </w:p>
    <w:p w:rsidR="00ED0811" w:rsidRPr="007C442F" w:rsidRDefault="00ED0811" w:rsidP="00082A04">
      <w:pPr>
        <w:jc w:val="both"/>
        <w:rPr>
          <w:b/>
          <w:color w:val="000000"/>
          <w:sz w:val="26"/>
          <w:szCs w:val="26"/>
        </w:rPr>
      </w:pPr>
      <w:r w:rsidRPr="007C442F">
        <w:rPr>
          <w:b/>
          <w:color w:val="000000"/>
          <w:sz w:val="26"/>
          <w:szCs w:val="26"/>
        </w:rPr>
        <w:t xml:space="preserve">   4. Obiectul principal al contractului </w:t>
      </w:r>
    </w:p>
    <w:p w:rsidR="005A2207" w:rsidRPr="007C442F" w:rsidRDefault="00ED0811" w:rsidP="005A2207">
      <w:pPr>
        <w:jc w:val="both"/>
        <w:rPr>
          <w:sz w:val="26"/>
          <w:szCs w:val="26"/>
        </w:rPr>
      </w:pPr>
      <w:r w:rsidRPr="007C442F">
        <w:rPr>
          <w:color w:val="000000"/>
          <w:sz w:val="26"/>
          <w:szCs w:val="26"/>
        </w:rPr>
        <w:t>   </w:t>
      </w:r>
      <w:r w:rsidRPr="007C442F">
        <w:rPr>
          <w:color w:val="000000"/>
          <w:sz w:val="26"/>
          <w:szCs w:val="26"/>
        </w:rPr>
        <w:tab/>
      </w:r>
      <w:r w:rsidR="005A2207" w:rsidRPr="007C442F">
        <w:rPr>
          <w:sz w:val="26"/>
          <w:szCs w:val="26"/>
        </w:rPr>
        <w:t xml:space="preserve">4.1. Furnizorul se obligă să furnizeze, respectiv să vândă, să livreze in conditii DDP la adresele mentionate la art. </w:t>
      </w:r>
      <w:r w:rsidR="00044ECB" w:rsidRPr="007C442F">
        <w:rPr>
          <w:sz w:val="26"/>
          <w:szCs w:val="26"/>
        </w:rPr>
        <w:t>11</w:t>
      </w:r>
      <w:r w:rsidR="005A2207" w:rsidRPr="007C442F">
        <w:rPr>
          <w:sz w:val="26"/>
          <w:szCs w:val="26"/>
        </w:rPr>
        <w:t>.3</w:t>
      </w:r>
      <w:r w:rsidR="00357432" w:rsidRPr="007C442F">
        <w:rPr>
          <w:sz w:val="26"/>
          <w:szCs w:val="26"/>
        </w:rPr>
        <w:t xml:space="preserve">, </w:t>
      </w:r>
      <w:r w:rsidR="00F35D4E" w:rsidRPr="007C442F">
        <w:rPr>
          <w:b/>
          <w:sz w:val="26"/>
          <w:szCs w:val="26"/>
        </w:rPr>
        <w:t>„Aparate de respirat autonome”</w:t>
      </w:r>
      <w:r w:rsidR="005A2207" w:rsidRPr="007C442F">
        <w:rPr>
          <w:sz w:val="26"/>
          <w:szCs w:val="26"/>
        </w:rPr>
        <w:t>, în cantitatile prevazute în Anexa nr.1 si în condiţiile convenite  prin prezentul contract.</w:t>
      </w:r>
    </w:p>
    <w:p w:rsidR="00ED0811" w:rsidRPr="007C442F" w:rsidRDefault="00ED0811" w:rsidP="005A2207">
      <w:pPr>
        <w:jc w:val="both"/>
        <w:rPr>
          <w:color w:val="000000"/>
          <w:sz w:val="26"/>
          <w:szCs w:val="26"/>
        </w:rPr>
      </w:pPr>
      <w:r w:rsidRPr="007C442F">
        <w:rPr>
          <w:color w:val="000000"/>
          <w:sz w:val="26"/>
          <w:szCs w:val="26"/>
        </w:rPr>
        <w:t>   </w:t>
      </w:r>
      <w:r w:rsidRPr="007C442F">
        <w:rPr>
          <w:color w:val="000000"/>
          <w:sz w:val="26"/>
          <w:szCs w:val="26"/>
        </w:rPr>
        <w:tab/>
        <w:t>4.2. Beneficiarul se obligă să achiziţioneze, respectiv să cumpere şi să plătească</w:t>
      </w:r>
      <w:r w:rsidR="00524E1F" w:rsidRPr="007C442F">
        <w:rPr>
          <w:color w:val="000000"/>
          <w:sz w:val="26"/>
          <w:szCs w:val="26"/>
        </w:rPr>
        <w:t xml:space="preserve"> produsele receptionatela </w:t>
      </w:r>
      <w:r w:rsidRPr="007C442F">
        <w:rPr>
          <w:color w:val="000000"/>
          <w:sz w:val="26"/>
          <w:szCs w:val="26"/>
        </w:rPr>
        <w:t xml:space="preserve">preţurile unitare convenite în prezentul contract. </w:t>
      </w:r>
    </w:p>
    <w:p w:rsidR="00ED0811" w:rsidRPr="007C442F" w:rsidRDefault="006C33F6" w:rsidP="00082A04">
      <w:pPr>
        <w:jc w:val="both"/>
        <w:rPr>
          <w:b/>
          <w:color w:val="000000"/>
          <w:sz w:val="26"/>
          <w:szCs w:val="26"/>
        </w:rPr>
      </w:pPr>
      <w:r w:rsidRPr="007C442F">
        <w:rPr>
          <w:b/>
          <w:color w:val="000000"/>
          <w:sz w:val="26"/>
          <w:szCs w:val="26"/>
        </w:rPr>
        <w:t>   </w:t>
      </w:r>
      <w:r w:rsidR="00ED0811" w:rsidRPr="007C442F">
        <w:rPr>
          <w:b/>
          <w:color w:val="000000"/>
          <w:sz w:val="26"/>
          <w:szCs w:val="26"/>
        </w:rPr>
        <w:t xml:space="preserve">5. Valoarea contractului </w:t>
      </w:r>
    </w:p>
    <w:p w:rsidR="00ED0811" w:rsidRPr="007C442F" w:rsidRDefault="00ED0811" w:rsidP="00082A04">
      <w:pPr>
        <w:jc w:val="both"/>
        <w:rPr>
          <w:color w:val="000000"/>
          <w:sz w:val="26"/>
          <w:szCs w:val="26"/>
        </w:rPr>
      </w:pPr>
      <w:r w:rsidRPr="007C442F">
        <w:rPr>
          <w:color w:val="000000"/>
          <w:sz w:val="26"/>
          <w:szCs w:val="26"/>
        </w:rPr>
        <w:t>   </w:t>
      </w:r>
      <w:r w:rsidRPr="007C442F">
        <w:rPr>
          <w:color w:val="000000"/>
          <w:sz w:val="26"/>
          <w:szCs w:val="26"/>
        </w:rPr>
        <w:tab/>
        <w:t xml:space="preserve">5.1. Valoarea contractului în condiţiile DDP, respectiv valoarea produselor contractate şi a serviciilor accesorii livrarii, este de </w:t>
      </w:r>
      <w:r w:rsidRPr="007C442F">
        <w:rPr>
          <w:color w:val="000000"/>
          <w:sz w:val="26"/>
          <w:szCs w:val="26"/>
          <w:u w:val="single"/>
        </w:rPr>
        <w:t xml:space="preserve">                  în cifre                </w:t>
      </w:r>
      <w:r w:rsidRPr="007C442F">
        <w:rPr>
          <w:color w:val="000000"/>
          <w:sz w:val="26"/>
          <w:szCs w:val="26"/>
        </w:rPr>
        <w:t>lei (</w:t>
      </w:r>
      <w:r w:rsidRPr="007C442F">
        <w:rPr>
          <w:color w:val="000000"/>
          <w:sz w:val="26"/>
          <w:szCs w:val="26"/>
          <w:u w:val="single"/>
        </w:rPr>
        <w:t xml:space="preserve">        în litere       </w:t>
      </w:r>
      <w:r w:rsidRPr="007C442F">
        <w:rPr>
          <w:color w:val="000000"/>
          <w:sz w:val="26"/>
          <w:szCs w:val="26"/>
        </w:rPr>
        <w:t>) fara TVA. Beneficiarul va plati numai produsele efectiv livrate si receptionate conform prevederilor contractuale.</w:t>
      </w:r>
    </w:p>
    <w:p w:rsidR="00ED0811" w:rsidRPr="007C442F" w:rsidRDefault="00ED0811" w:rsidP="00082A04">
      <w:pPr>
        <w:ind w:firstLine="720"/>
        <w:jc w:val="both"/>
        <w:rPr>
          <w:sz w:val="26"/>
          <w:szCs w:val="26"/>
        </w:rPr>
      </w:pPr>
      <w:r w:rsidRPr="007C442F">
        <w:rPr>
          <w:sz w:val="26"/>
          <w:szCs w:val="26"/>
        </w:rPr>
        <w:t>Cota de TVA valabila la data facturarii se aplică asupra bazei de impozitare.</w:t>
      </w:r>
    </w:p>
    <w:p w:rsidR="00ED0811" w:rsidRPr="007C442F" w:rsidRDefault="00ED0811" w:rsidP="00082A04">
      <w:pPr>
        <w:pStyle w:val="BodyText2"/>
        <w:spacing w:line="240" w:lineRule="auto"/>
        <w:ind w:firstLine="720"/>
        <w:jc w:val="both"/>
        <w:rPr>
          <w:sz w:val="26"/>
          <w:szCs w:val="26"/>
          <w:lang w:val="it-IT"/>
        </w:rPr>
      </w:pPr>
      <w:r w:rsidRPr="007C442F">
        <w:rPr>
          <w:sz w:val="26"/>
          <w:szCs w:val="26"/>
          <w:lang w:val="it-IT"/>
        </w:rPr>
        <w:t>Preţurile unitare fără TVA pentru fiecare din produsele contractate sunt stipulate în anexa nr.1 la contract.</w:t>
      </w:r>
    </w:p>
    <w:p w:rsidR="00400976" w:rsidRPr="007C442F" w:rsidRDefault="00ED0811" w:rsidP="00400976">
      <w:pPr>
        <w:pStyle w:val="BodyText"/>
        <w:rPr>
          <w:b/>
          <w:color w:val="00B050"/>
          <w:sz w:val="26"/>
          <w:szCs w:val="26"/>
        </w:rPr>
      </w:pPr>
      <w:r w:rsidRPr="007C442F">
        <w:rPr>
          <w:sz w:val="26"/>
          <w:szCs w:val="26"/>
          <w:lang w:val="it-IT"/>
        </w:rPr>
        <w:tab/>
        <w:t>5.2</w:t>
      </w:r>
      <w:r w:rsidRPr="007C442F">
        <w:rPr>
          <w:sz w:val="26"/>
          <w:szCs w:val="26"/>
        </w:rPr>
        <w:t xml:space="preserve">. </w:t>
      </w:r>
      <w:proofErr w:type="spellStart"/>
      <w:r w:rsidRPr="007C442F">
        <w:rPr>
          <w:sz w:val="26"/>
          <w:szCs w:val="26"/>
        </w:rPr>
        <w:t>Preţurile</w:t>
      </w:r>
      <w:proofErr w:type="spellEnd"/>
      <w:ins w:id="1" w:author="olga.isac" w:date="2023-08-18T10:29:00Z">
        <w:r w:rsidR="003154CA">
          <w:rPr>
            <w:sz w:val="26"/>
            <w:szCs w:val="26"/>
          </w:rPr>
          <w:t xml:space="preserve"> </w:t>
        </w:r>
      </w:ins>
      <w:proofErr w:type="spellStart"/>
      <w:r w:rsidRPr="007C442F">
        <w:rPr>
          <w:sz w:val="26"/>
          <w:szCs w:val="26"/>
        </w:rPr>
        <w:t>unitare</w:t>
      </w:r>
      <w:proofErr w:type="spellEnd"/>
      <w:ins w:id="2" w:author="olga.isac" w:date="2023-08-18T10:29:00Z">
        <w:r w:rsidR="003154CA">
          <w:rPr>
            <w:sz w:val="26"/>
            <w:szCs w:val="26"/>
          </w:rPr>
          <w:t xml:space="preserve"> </w:t>
        </w:r>
      </w:ins>
      <w:proofErr w:type="spellStart"/>
      <w:r w:rsidRPr="007C442F">
        <w:rPr>
          <w:sz w:val="26"/>
          <w:szCs w:val="26"/>
        </w:rPr>
        <w:t>menţionate</w:t>
      </w:r>
      <w:proofErr w:type="spellEnd"/>
      <w:ins w:id="3" w:author="olga.isac" w:date="2023-08-18T10:29:00Z">
        <w:r w:rsidR="003154CA">
          <w:rPr>
            <w:sz w:val="26"/>
            <w:szCs w:val="26"/>
          </w:rPr>
          <w:t xml:space="preserve"> </w:t>
        </w:r>
      </w:ins>
      <w:proofErr w:type="spellStart"/>
      <w:r w:rsidRPr="007C442F">
        <w:rPr>
          <w:sz w:val="26"/>
          <w:szCs w:val="26"/>
        </w:rPr>
        <w:t>în</w:t>
      </w:r>
      <w:proofErr w:type="spellEnd"/>
      <w:ins w:id="4" w:author="olga.isac" w:date="2023-08-18T10:29:00Z">
        <w:r w:rsidR="003154CA">
          <w:rPr>
            <w:sz w:val="26"/>
            <w:szCs w:val="26"/>
          </w:rPr>
          <w:t xml:space="preserve"> </w:t>
        </w:r>
      </w:ins>
      <w:proofErr w:type="spellStart"/>
      <w:r w:rsidRPr="007C442F">
        <w:rPr>
          <w:sz w:val="26"/>
          <w:szCs w:val="26"/>
        </w:rPr>
        <w:t>anexa</w:t>
      </w:r>
      <w:proofErr w:type="spellEnd"/>
      <w:r w:rsidRPr="007C442F">
        <w:rPr>
          <w:sz w:val="26"/>
          <w:szCs w:val="26"/>
        </w:rPr>
        <w:t xml:space="preserve"> nr.1 </w:t>
      </w:r>
      <w:proofErr w:type="spellStart"/>
      <w:r w:rsidRPr="007C442F">
        <w:rPr>
          <w:sz w:val="26"/>
          <w:szCs w:val="26"/>
        </w:rPr>
        <w:t>sunt</w:t>
      </w:r>
      <w:proofErr w:type="spellEnd"/>
      <w:ins w:id="5" w:author="olga.isac" w:date="2023-08-18T10:29:00Z">
        <w:r w:rsidR="003154CA">
          <w:rPr>
            <w:sz w:val="26"/>
            <w:szCs w:val="26"/>
          </w:rPr>
          <w:t xml:space="preserve"> </w:t>
        </w:r>
      </w:ins>
      <w:proofErr w:type="spellStart"/>
      <w:r w:rsidRPr="007C442F">
        <w:rPr>
          <w:sz w:val="26"/>
          <w:szCs w:val="26"/>
        </w:rPr>
        <w:t>ferme</w:t>
      </w:r>
      <w:proofErr w:type="spellEnd"/>
      <w:ins w:id="6" w:author="olga.isac" w:date="2023-08-18T10:29:00Z">
        <w:r w:rsidR="003154CA">
          <w:rPr>
            <w:sz w:val="26"/>
            <w:szCs w:val="26"/>
          </w:rPr>
          <w:t xml:space="preserve"> </w:t>
        </w:r>
      </w:ins>
      <w:proofErr w:type="spellStart"/>
      <w:r w:rsidRPr="007C442F">
        <w:rPr>
          <w:sz w:val="26"/>
          <w:szCs w:val="26"/>
        </w:rPr>
        <w:t>şi</w:t>
      </w:r>
      <w:proofErr w:type="spellEnd"/>
      <w:r w:rsidRPr="007C442F">
        <w:rPr>
          <w:sz w:val="26"/>
          <w:szCs w:val="26"/>
        </w:rPr>
        <w:t xml:space="preserve"> nu pot </w:t>
      </w:r>
      <w:proofErr w:type="spellStart"/>
      <w:r w:rsidRPr="007C442F">
        <w:rPr>
          <w:sz w:val="26"/>
          <w:szCs w:val="26"/>
        </w:rPr>
        <w:t>fi</w:t>
      </w:r>
      <w:proofErr w:type="spellEnd"/>
      <w:r w:rsidRPr="007C442F">
        <w:rPr>
          <w:sz w:val="26"/>
          <w:szCs w:val="26"/>
        </w:rPr>
        <w:t xml:space="preserve"> </w:t>
      </w:r>
      <w:proofErr w:type="spellStart"/>
      <w:r w:rsidRPr="007C442F">
        <w:rPr>
          <w:sz w:val="26"/>
          <w:szCs w:val="26"/>
        </w:rPr>
        <w:t>majorate</w:t>
      </w:r>
      <w:proofErr w:type="spellEnd"/>
      <w:ins w:id="7" w:author="olga.isac" w:date="2023-08-18T10:29:00Z">
        <w:r w:rsidR="003154CA">
          <w:rPr>
            <w:sz w:val="26"/>
            <w:szCs w:val="26"/>
          </w:rPr>
          <w:t xml:space="preserve"> </w:t>
        </w:r>
      </w:ins>
      <w:proofErr w:type="gramStart"/>
      <w:r w:rsidRPr="007C442F">
        <w:rPr>
          <w:sz w:val="26"/>
          <w:szCs w:val="26"/>
        </w:rPr>
        <w:t xml:space="preserve">la  </w:t>
      </w:r>
      <w:proofErr w:type="spellStart"/>
      <w:r w:rsidRPr="007C442F">
        <w:rPr>
          <w:sz w:val="26"/>
          <w:szCs w:val="26"/>
        </w:rPr>
        <w:t>încheierea</w:t>
      </w:r>
      <w:proofErr w:type="spellEnd"/>
      <w:proofErr w:type="gramEnd"/>
      <w:ins w:id="8" w:author="olga.isac" w:date="2023-08-18T10:29:00Z">
        <w:r w:rsidR="003154CA">
          <w:rPr>
            <w:sz w:val="26"/>
            <w:szCs w:val="26"/>
          </w:rPr>
          <w:t xml:space="preserve"> </w:t>
        </w:r>
      </w:ins>
      <w:proofErr w:type="spellStart"/>
      <w:r w:rsidRPr="007C442F">
        <w:rPr>
          <w:sz w:val="26"/>
          <w:szCs w:val="26"/>
        </w:rPr>
        <w:t>contractului</w:t>
      </w:r>
      <w:proofErr w:type="spellEnd"/>
      <w:ins w:id="9" w:author="olga.isac" w:date="2023-08-18T10:29:00Z">
        <w:r w:rsidR="003154CA">
          <w:rPr>
            <w:sz w:val="26"/>
            <w:szCs w:val="26"/>
          </w:rPr>
          <w:t xml:space="preserve"> </w:t>
        </w:r>
      </w:ins>
      <w:proofErr w:type="spellStart"/>
      <w:r w:rsidRPr="007C442F">
        <w:rPr>
          <w:sz w:val="26"/>
          <w:szCs w:val="26"/>
        </w:rPr>
        <w:t>şi</w:t>
      </w:r>
      <w:proofErr w:type="spellEnd"/>
      <w:ins w:id="10" w:author="olga.isac" w:date="2023-08-18T10:29:00Z">
        <w:r w:rsidR="003154CA">
          <w:rPr>
            <w:sz w:val="26"/>
            <w:szCs w:val="26"/>
          </w:rPr>
          <w:t xml:space="preserve"> </w:t>
        </w:r>
      </w:ins>
      <w:proofErr w:type="spellStart"/>
      <w:r w:rsidRPr="007C442F">
        <w:rPr>
          <w:sz w:val="26"/>
          <w:szCs w:val="26"/>
        </w:rPr>
        <w:t>nici</w:t>
      </w:r>
      <w:proofErr w:type="spellEnd"/>
      <w:r w:rsidRPr="007C442F">
        <w:rPr>
          <w:sz w:val="26"/>
          <w:szCs w:val="26"/>
        </w:rPr>
        <w:t xml:space="preserve"> ulterior </w:t>
      </w:r>
      <w:proofErr w:type="spellStart"/>
      <w:r w:rsidRPr="007C442F">
        <w:rPr>
          <w:sz w:val="26"/>
          <w:szCs w:val="26"/>
        </w:rPr>
        <w:t>pe</w:t>
      </w:r>
      <w:proofErr w:type="spellEnd"/>
      <w:ins w:id="11" w:author="olga.isac" w:date="2023-08-18T10:29:00Z">
        <w:r w:rsidR="003154CA">
          <w:rPr>
            <w:sz w:val="26"/>
            <w:szCs w:val="26"/>
          </w:rPr>
          <w:t xml:space="preserve"> </w:t>
        </w:r>
      </w:ins>
      <w:proofErr w:type="spellStart"/>
      <w:r w:rsidRPr="007C442F">
        <w:rPr>
          <w:sz w:val="26"/>
          <w:szCs w:val="26"/>
        </w:rPr>
        <w:t>toată</w:t>
      </w:r>
      <w:proofErr w:type="spellEnd"/>
      <w:ins w:id="12" w:author="olga.isac" w:date="2023-08-18T10:29:00Z">
        <w:r w:rsidR="003154CA">
          <w:rPr>
            <w:sz w:val="26"/>
            <w:szCs w:val="26"/>
          </w:rPr>
          <w:t xml:space="preserve"> </w:t>
        </w:r>
      </w:ins>
      <w:proofErr w:type="spellStart"/>
      <w:r w:rsidRPr="007C442F">
        <w:rPr>
          <w:sz w:val="26"/>
          <w:szCs w:val="26"/>
        </w:rPr>
        <w:t>durata</w:t>
      </w:r>
      <w:proofErr w:type="spellEnd"/>
      <w:ins w:id="13" w:author="olga.isac" w:date="2023-08-18T10:29:00Z">
        <w:r w:rsidR="003154CA">
          <w:rPr>
            <w:sz w:val="26"/>
            <w:szCs w:val="26"/>
          </w:rPr>
          <w:t xml:space="preserve"> </w:t>
        </w:r>
      </w:ins>
      <w:proofErr w:type="spellStart"/>
      <w:r w:rsidRPr="007C442F">
        <w:rPr>
          <w:sz w:val="26"/>
          <w:szCs w:val="26"/>
        </w:rPr>
        <w:t>derulării</w:t>
      </w:r>
      <w:proofErr w:type="spellEnd"/>
      <w:ins w:id="14" w:author="olga.isac" w:date="2023-08-18T10:29:00Z">
        <w:r w:rsidR="003154CA">
          <w:rPr>
            <w:sz w:val="26"/>
            <w:szCs w:val="26"/>
          </w:rPr>
          <w:t xml:space="preserve"> </w:t>
        </w:r>
      </w:ins>
      <w:proofErr w:type="spellStart"/>
      <w:r w:rsidRPr="007C442F">
        <w:rPr>
          <w:sz w:val="26"/>
          <w:szCs w:val="26"/>
        </w:rPr>
        <w:t>contractului</w:t>
      </w:r>
      <w:proofErr w:type="spellEnd"/>
      <w:r w:rsidRPr="007C442F">
        <w:rPr>
          <w:sz w:val="26"/>
          <w:szCs w:val="26"/>
        </w:rPr>
        <w:t>.</w:t>
      </w:r>
    </w:p>
    <w:p w:rsidR="00ED0811" w:rsidRPr="007C442F" w:rsidRDefault="00ED0811" w:rsidP="00580703">
      <w:pPr>
        <w:pStyle w:val="BodyText"/>
        <w:ind w:firstLine="720"/>
        <w:rPr>
          <w:sz w:val="26"/>
          <w:szCs w:val="26"/>
          <w:lang w:val="ro-RO"/>
        </w:rPr>
      </w:pPr>
      <w:r w:rsidRPr="007C442F">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5A2207" w:rsidRPr="007C442F" w:rsidRDefault="005A2207" w:rsidP="005A2207">
      <w:pPr>
        <w:jc w:val="both"/>
        <w:rPr>
          <w:b/>
          <w:sz w:val="26"/>
          <w:szCs w:val="26"/>
        </w:rPr>
      </w:pPr>
      <w:r w:rsidRPr="007C442F">
        <w:rPr>
          <w:b/>
          <w:color w:val="000000"/>
          <w:sz w:val="26"/>
          <w:szCs w:val="26"/>
        </w:rPr>
        <w:t>   </w:t>
      </w:r>
      <w:r w:rsidRPr="007C442F">
        <w:rPr>
          <w:b/>
          <w:sz w:val="26"/>
          <w:szCs w:val="26"/>
        </w:rPr>
        <w:t xml:space="preserve">6. Termen de Livrare </w:t>
      </w:r>
    </w:p>
    <w:p w:rsidR="005A2207" w:rsidRPr="007C442F" w:rsidRDefault="005A2207" w:rsidP="000175BC">
      <w:pPr>
        <w:pStyle w:val="BodyText"/>
        <w:ind w:firstLine="708"/>
        <w:rPr>
          <w:sz w:val="26"/>
          <w:szCs w:val="26"/>
          <w:lang w:val="ro-RO"/>
        </w:rPr>
      </w:pPr>
      <w:r w:rsidRPr="007C442F">
        <w:rPr>
          <w:sz w:val="26"/>
          <w:szCs w:val="26"/>
          <w:lang w:val="ro-RO"/>
        </w:rPr>
        <w:t>6.1.</w:t>
      </w:r>
      <w:del w:id="15" w:author="olga.isac" w:date="2023-08-18T10:30:00Z">
        <w:r w:rsidRPr="007C442F" w:rsidDel="003154CA">
          <w:rPr>
            <w:sz w:val="26"/>
            <w:szCs w:val="26"/>
            <w:lang w:val="ro-RO"/>
          </w:rPr>
          <w:delText>.</w:delText>
        </w:r>
      </w:del>
      <w:r w:rsidRPr="007C442F">
        <w:rPr>
          <w:sz w:val="26"/>
          <w:szCs w:val="26"/>
          <w:lang w:val="ro-RO"/>
        </w:rPr>
        <w:t xml:space="preserve">Termenul de livrare este de </w:t>
      </w:r>
      <w:r w:rsidR="000175BC" w:rsidRPr="007C442F">
        <w:rPr>
          <w:sz w:val="26"/>
          <w:szCs w:val="26"/>
          <w:lang w:val="ro-RO"/>
        </w:rPr>
        <w:t>30</w:t>
      </w:r>
      <w:r w:rsidRPr="007C442F">
        <w:rPr>
          <w:sz w:val="26"/>
          <w:szCs w:val="26"/>
          <w:lang w:val="ro-RO"/>
        </w:rPr>
        <w:t xml:space="preserve"> zile  calendaristice de la perfectarea contractului.</w:t>
      </w:r>
    </w:p>
    <w:p w:rsidR="005A2207" w:rsidRPr="007C442F" w:rsidRDefault="005A2207" w:rsidP="005A2207">
      <w:pPr>
        <w:ind w:firstLine="708"/>
        <w:jc w:val="both"/>
        <w:rPr>
          <w:sz w:val="26"/>
          <w:szCs w:val="26"/>
        </w:rPr>
      </w:pPr>
      <w:r w:rsidRPr="007C442F">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p>
    <w:p w:rsidR="005A2207" w:rsidRPr="007C442F" w:rsidRDefault="005A2207" w:rsidP="005A2207">
      <w:pPr>
        <w:jc w:val="both"/>
        <w:rPr>
          <w:color w:val="000000"/>
          <w:sz w:val="26"/>
          <w:szCs w:val="26"/>
        </w:rPr>
      </w:pPr>
      <w:r w:rsidRPr="007C442F">
        <w:rPr>
          <w:color w:val="000000"/>
          <w:sz w:val="26"/>
          <w:szCs w:val="26"/>
        </w:rPr>
        <w:lastRenderedPageBreak/>
        <w:t>   </w:t>
      </w:r>
      <w:r w:rsidRPr="007C442F">
        <w:rPr>
          <w:color w:val="000000"/>
          <w:sz w:val="26"/>
          <w:szCs w:val="26"/>
        </w:rPr>
        <w:tab/>
        <w:t>6.3. Prezentul contract încetează să producă efecte după expirarea perioadei de garanţie tehnica a produselor.</w:t>
      </w:r>
    </w:p>
    <w:p w:rsidR="005A2207" w:rsidRPr="007C442F" w:rsidRDefault="005A2207" w:rsidP="005A2207">
      <w:pPr>
        <w:ind w:firstLine="720"/>
        <w:jc w:val="both"/>
        <w:rPr>
          <w:sz w:val="26"/>
          <w:szCs w:val="26"/>
        </w:rPr>
      </w:pPr>
      <w:r w:rsidRPr="007C442F">
        <w:rPr>
          <w:color w:val="000000"/>
          <w:sz w:val="26"/>
          <w:szCs w:val="26"/>
        </w:rPr>
        <w:t>6.4.</w:t>
      </w:r>
      <w:r w:rsidRPr="007C442F">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7C442F">
        <w:rPr>
          <w:sz w:val="26"/>
          <w:szCs w:val="26"/>
        </w:rPr>
        <w:t>zată conform prevederilor cap.14</w:t>
      </w:r>
      <w:r w:rsidRPr="007C442F">
        <w:rPr>
          <w:sz w:val="26"/>
          <w:szCs w:val="26"/>
        </w:rPr>
        <w:t>.</w:t>
      </w:r>
    </w:p>
    <w:p w:rsidR="00ED0811" w:rsidRPr="007C442F" w:rsidRDefault="00ED0811" w:rsidP="00082A04">
      <w:pPr>
        <w:jc w:val="both"/>
        <w:rPr>
          <w:b/>
          <w:sz w:val="26"/>
          <w:szCs w:val="26"/>
        </w:rPr>
      </w:pPr>
      <w:r w:rsidRPr="007C442F">
        <w:rPr>
          <w:sz w:val="26"/>
          <w:szCs w:val="26"/>
        </w:rPr>
        <w:t>   </w:t>
      </w:r>
      <w:r w:rsidRPr="007C442F">
        <w:rPr>
          <w:b/>
          <w:sz w:val="26"/>
          <w:szCs w:val="26"/>
        </w:rPr>
        <w:t xml:space="preserve">7. Executarea contractului </w:t>
      </w:r>
    </w:p>
    <w:p w:rsidR="00ED0811" w:rsidRPr="007C442F" w:rsidRDefault="00ED0811" w:rsidP="00082A04">
      <w:pPr>
        <w:pStyle w:val="BodyText"/>
        <w:ind w:firstLine="708"/>
        <w:rPr>
          <w:color w:val="FF0000"/>
          <w:sz w:val="26"/>
          <w:szCs w:val="26"/>
          <w:lang w:val="ro-RO"/>
        </w:rPr>
      </w:pPr>
      <w:r w:rsidRPr="007C442F">
        <w:rPr>
          <w:sz w:val="26"/>
          <w:szCs w:val="26"/>
          <w:lang w:val="ro-RO"/>
        </w:rPr>
        <w:t>   7.1. Contractul se consideră perfectat la data semnării acestuia fără obiecţiuni de ambele părţi, respectiv data de înregistrare de ieşire la achizitor.</w:t>
      </w:r>
    </w:p>
    <w:p w:rsidR="00ED0811" w:rsidRPr="007C442F" w:rsidRDefault="00ED0811" w:rsidP="00082A04">
      <w:pPr>
        <w:jc w:val="both"/>
        <w:rPr>
          <w:b/>
          <w:color w:val="000000"/>
          <w:sz w:val="26"/>
          <w:szCs w:val="26"/>
        </w:rPr>
      </w:pPr>
      <w:r w:rsidRPr="007C442F">
        <w:rPr>
          <w:b/>
          <w:color w:val="000000"/>
          <w:sz w:val="26"/>
          <w:szCs w:val="26"/>
        </w:rPr>
        <w:t xml:space="preserve">   8. Documentele contractului </w:t>
      </w:r>
    </w:p>
    <w:p w:rsidR="00ED0811" w:rsidRPr="007C442F" w:rsidRDefault="00ED0811" w:rsidP="00082A04">
      <w:pPr>
        <w:jc w:val="both"/>
        <w:rPr>
          <w:color w:val="000000"/>
          <w:sz w:val="26"/>
          <w:szCs w:val="26"/>
        </w:rPr>
      </w:pPr>
      <w:r w:rsidRPr="007C442F">
        <w:rPr>
          <w:color w:val="000000"/>
          <w:sz w:val="26"/>
          <w:szCs w:val="26"/>
        </w:rPr>
        <w:t>   </w:t>
      </w:r>
      <w:r w:rsidRPr="007C442F">
        <w:rPr>
          <w:color w:val="000000"/>
          <w:sz w:val="26"/>
          <w:szCs w:val="26"/>
        </w:rPr>
        <w:tab/>
        <w:t xml:space="preserve">8.1.  Documentele contractului sunt: </w:t>
      </w:r>
    </w:p>
    <w:p w:rsidR="005A4C31" w:rsidRPr="007C442F" w:rsidRDefault="005A4C31" w:rsidP="005A4C31">
      <w:pPr>
        <w:pStyle w:val="BodyText"/>
        <w:numPr>
          <w:ilvl w:val="0"/>
          <w:numId w:val="13"/>
        </w:numPr>
        <w:rPr>
          <w:sz w:val="26"/>
          <w:szCs w:val="26"/>
          <w:lang w:val="ro-RO"/>
        </w:rPr>
      </w:pPr>
      <w:r w:rsidRPr="007C442F">
        <w:rPr>
          <w:sz w:val="26"/>
          <w:szCs w:val="26"/>
          <w:lang w:val="ro-RO"/>
        </w:rPr>
        <w:t>contractul propriu-zis;</w:t>
      </w:r>
    </w:p>
    <w:p w:rsidR="005A4C31" w:rsidRPr="007C442F" w:rsidRDefault="005A4C31" w:rsidP="005A4C31">
      <w:pPr>
        <w:pStyle w:val="BodyText"/>
        <w:numPr>
          <w:ilvl w:val="0"/>
          <w:numId w:val="13"/>
        </w:numPr>
        <w:tabs>
          <w:tab w:val="left" w:pos="360"/>
        </w:tabs>
        <w:suppressAutoHyphens/>
        <w:rPr>
          <w:bCs/>
          <w:sz w:val="26"/>
          <w:szCs w:val="26"/>
          <w:lang w:val="fr-FR"/>
        </w:rPr>
      </w:pPr>
      <w:proofErr w:type="spellStart"/>
      <w:r w:rsidRPr="007C442F">
        <w:rPr>
          <w:bCs/>
          <w:sz w:val="26"/>
          <w:szCs w:val="26"/>
          <w:lang w:val="fr-FR"/>
        </w:rPr>
        <w:t>propunerea</w:t>
      </w:r>
      <w:proofErr w:type="spellEnd"/>
      <w:ins w:id="16" w:author="olga.isac" w:date="2023-08-18T10:33:00Z">
        <w:r w:rsidR="0031680D">
          <w:rPr>
            <w:bCs/>
            <w:sz w:val="26"/>
            <w:szCs w:val="26"/>
            <w:lang w:val="fr-FR"/>
          </w:rPr>
          <w:t xml:space="preserve"> </w:t>
        </w:r>
      </w:ins>
      <w:proofErr w:type="spellStart"/>
      <w:r w:rsidRPr="007C442F">
        <w:rPr>
          <w:bCs/>
          <w:sz w:val="26"/>
          <w:szCs w:val="26"/>
          <w:lang w:val="fr-FR"/>
        </w:rPr>
        <w:t>tehnică</w:t>
      </w:r>
      <w:proofErr w:type="spellEnd"/>
      <w:ins w:id="17" w:author="olga.isac" w:date="2023-08-18T10:33:00Z">
        <w:r w:rsidR="0031680D">
          <w:rPr>
            <w:bCs/>
            <w:sz w:val="26"/>
            <w:szCs w:val="26"/>
            <w:lang w:val="fr-FR"/>
          </w:rPr>
          <w:t xml:space="preserve"> </w:t>
        </w:r>
      </w:ins>
      <w:proofErr w:type="spellStart"/>
      <w:r w:rsidRPr="007C442F">
        <w:rPr>
          <w:bCs/>
          <w:sz w:val="26"/>
          <w:szCs w:val="26"/>
          <w:lang w:val="fr-FR"/>
        </w:rPr>
        <w:t>şi</w:t>
      </w:r>
      <w:proofErr w:type="spellEnd"/>
      <w:ins w:id="18" w:author="olga.isac" w:date="2023-08-18T10:33:00Z">
        <w:r w:rsidR="0031680D">
          <w:rPr>
            <w:bCs/>
            <w:sz w:val="26"/>
            <w:szCs w:val="26"/>
            <w:lang w:val="fr-FR"/>
          </w:rPr>
          <w:t xml:space="preserve"> </w:t>
        </w:r>
      </w:ins>
      <w:proofErr w:type="spellStart"/>
      <w:r w:rsidRPr="007C442F">
        <w:rPr>
          <w:bCs/>
          <w:sz w:val="26"/>
          <w:szCs w:val="26"/>
          <w:lang w:val="fr-FR"/>
        </w:rPr>
        <w:t>financiară</w:t>
      </w:r>
      <w:proofErr w:type="spellEnd"/>
      <w:ins w:id="19" w:author="olga.isac" w:date="2023-08-18T10:33:00Z">
        <w:r w:rsidR="0031680D">
          <w:rPr>
            <w:bCs/>
            <w:sz w:val="26"/>
            <w:szCs w:val="26"/>
            <w:lang w:val="fr-FR"/>
          </w:rPr>
          <w:t xml:space="preserve"> </w:t>
        </w:r>
      </w:ins>
      <w:proofErr w:type="spellStart"/>
      <w:r w:rsidRPr="007C442F">
        <w:rPr>
          <w:bCs/>
          <w:sz w:val="26"/>
          <w:szCs w:val="26"/>
          <w:lang w:val="fr-FR"/>
        </w:rPr>
        <w:t>prezentată</w:t>
      </w:r>
      <w:proofErr w:type="spellEnd"/>
      <w:r w:rsidRPr="007C442F">
        <w:rPr>
          <w:bCs/>
          <w:sz w:val="26"/>
          <w:szCs w:val="26"/>
          <w:lang w:val="fr-FR"/>
        </w:rPr>
        <w:t xml:space="preserve"> de </w:t>
      </w:r>
      <w:proofErr w:type="spellStart"/>
      <w:r w:rsidRPr="007C442F">
        <w:rPr>
          <w:bCs/>
          <w:sz w:val="26"/>
          <w:szCs w:val="26"/>
          <w:lang w:val="fr-FR"/>
        </w:rPr>
        <w:t>furnizor</w:t>
      </w:r>
      <w:proofErr w:type="spellEnd"/>
      <w:r w:rsidRPr="007C442F">
        <w:rPr>
          <w:bCs/>
          <w:sz w:val="26"/>
          <w:szCs w:val="26"/>
          <w:lang w:val="fr-FR"/>
        </w:rPr>
        <w:t>;</w:t>
      </w:r>
    </w:p>
    <w:p w:rsidR="005A4C31" w:rsidRPr="007C442F" w:rsidRDefault="005A4C31" w:rsidP="005A4C31">
      <w:pPr>
        <w:pStyle w:val="BodyText"/>
        <w:numPr>
          <w:ilvl w:val="0"/>
          <w:numId w:val="13"/>
        </w:numPr>
        <w:rPr>
          <w:sz w:val="26"/>
          <w:szCs w:val="26"/>
          <w:lang w:val="ro-RO"/>
        </w:rPr>
      </w:pPr>
      <w:r w:rsidRPr="007C442F">
        <w:rPr>
          <w:sz w:val="26"/>
          <w:szCs w:val="26"/>
          <w:lang w:val="ro-RO"/>
        </w:rPr>
        <w:t>caietul de sarcini;</w:t>
      </w:r>
    </w:p>
    <w:p w:rsidR="005A4C31" w:rsidRPr="007C442F" w:rsidRDefault="005A4C31" w:rsidP="00357432">
      <w:pPr>
        <w:pStyle w:val="BodyText"/>
        <w:numPr>
          <w:ilvl w:val="0"/>
          <w:numId w:val="13"/>
        </w:numPr>
        <w:rPr>
          <w:sz w:val="26"/>
          <w:szCs w:val="26"/>
          <w:lang w:val="ro-RO"/>
        </w:rPr>
      </w:pPr>
      <w:r w:rsidRPr="007C442F">
        <w:rPr>
          <w:sz w:val="26"/>
          <w:szCs w:val="26"/>
          <w:lang w:val="ro-RO"/>
        </w:rPr>
        <w:t>lista cuprinzând subcontractanţii, cu datele de recunoaştere a acestora, precum şi contractele încheiate cu aceştia, dacă este cazul;</w:t>
      </w:r>
    </w:p>
    <w:p w:rsidR="005A4C31" w:rsidRPr="007C442F" w:rsidRDefault="005A4C31" w:rsidP="005A4C31">
      <w:pPr>
        <w:pStyle w:val="BodyText"/>
        <w:numPr>
          <w:ilvl w:val="0"/>
          <w:numId w:val="13"/>
        </w:numPr>
        <w:rPr>
          <w:sz w:val="26"/>
          <w:szCs w:val="26"/>
          <w:lang w:val="ro-RO"/>
        </w:rPr>
      </w:pPr>
      <w:r w:rsidRPr="007C442F">
        <w:rPr>
          <w:sz w:val="26"/>
          <w:szCs w:val="26"/>
          <w:lang w:val="ro-RO"/>
        </w:rPr>
        <w:t>anexele menţionate în textul contractului;</w:t>
      </w:r>
    </w:p>
    <w:p w:rsidR="005A4C31" w:rsidRPr="007C442F" w:rsidRDefault="005A4C31" w:rsidP="005A4C31">
      <w:pPr>
        <w:pStyle w:val="BodyText"/>
        <w:numPr>
          <w:ilvl w:val="0"/>
          <w:numId w:val="13"/>
        </w:numPr>
        <w:rPr>
          <w:sz w:val="26"/>
          <w:szCs w:val="26"/>
          <w:lang w:val="ro-RO"/>
        </w:rPr>
      </w:pPr>
      <w:r w:rsidRPr="007C442F">
        <w:rPr>
          <w:sz w:val="26"/>
          <w:szCs w:val="26"/>
          <w:lang w:val="ro-RO"/>
        </w:rPr>
        <w:t>eventualele acte adiţionale la contract.</w:t>
      </w:r>
    </w:p>
    <w:p w:rsidR="00ED0811" w:rsidRPr="007C442F" w:rsidRDefault="00ED0811" w:rsidP="006C33F6">
      <w:pPr>
        <w:pStyle w:val="BodyText"/>
        <w:ind w:firstLine="720"/>
        <w:rPr>
          <w:color w:val="000000"/>
          <w:sz w:val="26"/>
          <w:szCs w:val="26"/>
          <w:lang w:val="ro-RO"/>
        </w:rPr>
      </w:pPr>
      <w:r w:rsidRPr="007C442F">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r w:rsidRPr="007C442F">
        <w:rPr>
          <w:b/>
          <w:color w:val="000000"/>
          <w:sz w:val="26"/>
          <w:szCs w:val="26"/>
        </w:rPr>
        <w:t>  </w:t>
      </w:r>
    </w:p>
    <w:p w:rsidR="00EE6697" w:rsidRPr="007C442F" w:rsidRDefault="00EE6697" w:rsidP="00EE6697">
      <w:pPr>
        <w:jc w:val="both"/>
        <w:rPr>
          <w:b/>
          <w:color w:val="000000"/>
          <w:sz w:val="26"/>
          <w:szCs w:val="26"/>
        </w:rPr>
      </w:pPr>
      <w:r w:rsidRPr="007C442F">
        <w:rPr>
          <w:b/>
          <w:color w:val="000000"/>
          <w:sz w:val="26"/>
          <w:szCs w:val="26"/>
        </w:rPr>
        <w:t xml:space="preserve">9. Obligaţiile principale ale furnizorului </w:t>
      </w:r>
    </w:p>
    <w:p w:rsidR="00EE6697" w:rsidRPr="007C442F" w:rsidRDefault="00EE6697" w:rsidP="00EE6697">
      <w:pPr>
        <w:ind w:firstLine="720"/>
        <w:jc w:val="both"/>
        <w:rPr>
          <w:color w:val="000000"/>
          <w:sz w:val="26"/>
          <w:szCs w:val="26"/>
        </w:rPr>
      </w:pPr>
      <w:r w:rsidRPr="007C442F">
        <w:rPr>
          <w:color w:val="000000"/>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7C442F" w:rsidRDefault="00EE6697" w:rsidP="00EE6697">
      <w:pPr>
        <w:jc w:val="both"/>
        <w:rPr>
          <w:color w:val="000000"/>
          <w:sz w:val="26"/>
          <w:szCs w:val="26"/>
        </w:rPr>
      </w:pPr>
      <w:r w:rsidRPr="007C442F">
        <w:rPr>
          <w:color w:val="000000"/>
          <w:sz w:val="26"/>
          <w:szCs w:val="26"/>
        </w:rPr>
        <w:t>   </w:t>
      </w:r>
      <w:r w:rsidRPr="007C442F">
        <w:rPr>
          <w:color w:val="000000"/>
          <w:sz w:val="26"/>
          <w:szCs w:val="26"/>
        </w:rPr>
        <w:tab/>
        <w:t xml:space="preserve">9.2. Furnizorul se obligă să despăgubească achizitorul împotriva oricăror: </w:t>
      </w:r>
    </w:p>
    <w:p w:rsidR="00EE6697" w:rsidRPr="007C442F" w:rsidRDefault="00EE6697" w:rsidP="00EE6697">
      <w:pPr>
        <w:jc w:val="both"/>
        <w:rPr>
          <w:color w:val="000000"/>
          <w:sz w:val="26"/>
          <w:szCs w:val="26"/>
        </w:rPr>
      </w:pPr>
      <w:r w:rsidRPr="007C442F">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7C442F" w:rsidRDefault="00EE6697" w:rsidP="00EE6697">
      <w:pPr>
        <w:jc w:val="both"/>
        <w:rPr>
          <w:color w:val="000000"/>
          <w:sz w:val="26"/>
          <w:szCs w:val="26"/>
        </w:rPr>
      </w:pPr>
      <w:r w:rsidRPr="007C442F">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7C442F" w:rsidRDefault="00EE6697" w:rsidP="00EE6697">
      <w:pPr>
        <w:jc w:val="both"/>
        <w:rPr>
          <w:sz w:val="26"/>
          <w:szCs w:val="26"/>
        </w:rPr>
      </w:pPr>
      <w:r w:rsidRPr="007C442F">
        <w:rPr>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7C442F" w:rsidRDefault="00EE6697" w:rsidP="00A56469">
      <w:pPr>
        <w:jc w:val="both"/>
        <w:rPr>
          <w:sz w:val="26"/>
          <w:szCs w:val="26"/>
        </w:rPr>
      </w:pPr>
      <w:r w:rsidRPr="007C442F">
        <w:rPr>
          <w:color w:val="000000"/>
          <w:sz w:val="26"/>
          <w:szCs w:val="26"/>
        </w:rPr>
        <w:tab/>
        <w:t>9.4. Furnizorul are obligaţia să asigure achizitorului</w:t>
      </w:r>
      <w:ins w:id="20" w:author="olga.isac" w:date="2023-08-18T10:35:00Z">
        <w:r w:rsidR="0031680D">
          <w:rPr>
            <w:color w:val="000000"/>
            <w:sz w:val="26"/>
            <w:szCs w:val="26"/>
          </w:rPr>
          <w:t xml:space="preserve"> </w:t>
        </w:r>
      </w:ins>
      <w:r w:rsidRPr="007C442F">
        <w:rPr>
          <w:color w:val="000000"/>
          <w:sz w:val="26"/>
          <w:szCs w:val="26"/>
        </w:rPr>
        <w:t xml:space="preserve">condiţiile tehnice stabilite de </w:t>
      </w:r>
      <w:r w:rsidRPr="007C442F">
        <w:rPr>
          <w:sz w:val="26"/>
          <w:szCs w:val="26"/>
        </w:rPr>
        <w:t xml:space="preserve">producător pe timpul transportului, manipulării, depozitării şi desfacerii produselor; </w:t>
      </w:r>
    </w:p>
    <w:p w:rsidR="00EE6697" w:rsidRPr="007C442F" w:rsidRDefault="00EE6697" w:rsidP="00EE6697">
      <w:pPr>
        <w:jc w:val="both"/>
        <w:rPr>
          <w:sz w:val="26"/>
          <w:szCs w:val="26"/>
        </w:rPr>
      </w:pPr>
      <w:r w:rsidRPr="007C442F">
        <w:rPr>
          <w:sz w:val="26"/>
          <w:szCs w:val="26"/>
        </w:rPr>
        <w:tab/>
        <w:t>9.5. Furnizorul are obligaţia să livreze produsele, în conformitate cu termenele stabilite prin contract,</w:t>
      </w:r>
      <w:ins w:id="21" w:author="olga.isac" w:date="2023-08-18T10:36:00Z">
        <w:r w:rsidR="0031680D">
          <w:rPr>
            <w:sz w:val="26"/>
            <w:szCs w:val="26"/>
          </w:rPr>
          <w:t xml:space="preserve"> </w:t>
        </w:r>
      </w:ins>
      <w:r w:rsidRPr="007C442F">
        <w:rPr>
          <w:sz w:val="26"/>
          <w:szCs w:val="26"/>
        </w:rPr>
        <w:t>prevazute in anexa nr.1.</w:t>
      </w:r>
    </w:p>
    <w:p w:rsidR="00EE6697" w:rsidRPr="007C442F" w:rsidRDefault="00EE6697" w:rsidP="00EE6697">
      <w:pPr>
        <w:pStyle w:val="BodyText"/>
        <w:rPr>
          <w:color w:val="000000"/>
          <w:sz w:val="26"/>
          <w:szCs w:val="26"/>
          <w:lang w:val="ro-RO"/>
        </w:rPr>
      </w:pPr>
      <w:r w:rsidRPr="007C442F">
        <w:rPr>
          <w:color w:val="000000"/>
          <w:sz w:val="26"/>
          <w:szCs w:val="26"/>
          <w:lang w:val="ro-RO"/>
        </w:rPr>
        <w:tab/>
        <w:t>9.</w:t>
      </w:r>
      <w:r w:rsidR="00357432" w:rsidRPr="007C442F">
        <w:rPr>
          <w:color w:val="000000"/>
          <w:sz w:val="26"/>
          <w:szCs w:val="26"/>
          <w:lang w:val="ro-RO"/>
        </w:rPr>
        <w:t>6</w:t>
      </w:r>
      <w:r w:rsidRPr="007C442F">
        <w:rPr>
          <w:color w:val="000000"/>
          <w:sz w:val="26"/>
          <w:szCs w:val="26"/>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D55EFB" w:rsidRPr="007C442F" w:rsidRDefault="00D55EFB" w:rsidP="00D55EFB">
      <w:pPr>
        <w:ind w:right="-34" w:firstLine="709"/>
        <w:jc w:val="both"/>
        <w:outlineLvl w:val="0"/>
        <w:rPr>
          <w:sz w:val="26"/>
          <w:szCs w:val="26"/>
          <w:lang w:val="it-IT"/>
        </w:rPr>
      </w:pPr>
      <w:r w:rsidRPr="007C442F">
        <w:rPr>
          <w:color w:val="000000"/>
          <w:sz w:val="26"/>
          <w:szCs w:val="26"/>
        </w:rPr>
        <w:t xml:space="preserve">9.7. </w:t>
      </w:r>
      <w:r w:rsidRPr="007C442F">
        <w:rPr>
          <w:sz w:val="26"/>
          <w:szCs w:val="26"/>
          <w:lang w:val="it-IT"/>
        </w:rPr>
        <w:t>Furnizorul trebuie să asigure numai personal calificat și autorizat la probele de punere în funcțiune și la intervențiile făcute în perioada de garanție.</w:t>
      </w:r>
    </w:p>
    <w:p w:rsidR="00D55EFB" w:rsidRPr="007C442F" w:rsidRDefault="00D55EFB" w:rsidP="00D55EFB">
      <w:pPr>
        <w:ind w:right="-34" w:firstLine="709"/>
        <w:jc w:val="both"/>
        <w:outlineLvl w:val="0"/>
        <w:rPr>
          <w:sz w:val="26"/>
          <w:szCs w:val="26"/>
          <w:lang w:val="it-IT"/>
        </w:rPr>
      </w:pPr>
      <w:r w:rsidRPr="007C442F">
        <w:rPr>
          <w:sz w:val="26"/>
          <w:szCs w:val="26"/>
          <w:lang w:val="it-IT"/>
        </w:rPr>
        <w:lastRenderedPageBreak/>
        <w:t xml:space="preserve">9.8. </w:t>
      </w:r>
      <w:r w:rsidRPr="007C442F">
        <w:rPr>
          <w:sz w:val="26"/>
          <w:szCs w:val="26"/>
        </w:rPr>
        <w:t>Furnizorul va face instruire la beneficiar pe bază de proces verbal ce se va anexa la Procesul Verbal de recepție, în vederea însușirii corecte a modului de întreținere și utilizare a produselor.</w:t>
      </w:r>
    </w:p>
    <w:p w:rsidR="00EE6697" w:rsidRPr="007C442F" w:rsidRDefault="00357432" w:rsidP="00EE6697">
      <w:pPr>
        <w:pStyle w:val="BodyText"/>
        <w:ind w:firstLine="708"/>
        <w:rPr>
          <w:color w:val="000000"/>
          <w:sz w:val="26"/>
          <w:szCs w:val="26"/>
          <w:lang w:val="ro-RO"/>
        </w:rPr>
      </w:pPr>
      <w:r w:rsidRPr="007C442F">
        <w:rPr>
          <w:color w:val="000000"/>
          <w:sz w:val="26"/>
          <w:szCs w:val="26"/>
          <w:lang w:val="ro-RO"/>
        </w:rPr>
        <w:t>9.</w:t>
      </w:r>
      <w:r w:rsidR="00D55EFB" w:rsidRPr="007C442F">
        <w:rPr>
          <w:color w:val="000000"/>
          <w:sz w:val="26"/>
          <w:szCs w:val="26"/>
          <w:lang w:val="ro-RO"/>
        </w:rPr>
        <w:t>9</w:t>
      </w:r>
      <w:r w:rsidR="00EE6697" w:rsidRPr="007C442F">
        <w:rPr>
          <w:color w:val="000000"/>
          <w:sz w:val="26"/>
          <w:szCs w:val="26"/>
          <w:lang w:val="ro-RO"/>
        </w:rPr>
        <w:t>. Pentru serviciile aferente livrarii, prestate in incintele achizitorului (transport, descarcare etc), furnizorul are urmatoarele obligatii:</w:t>
      </w:r>
    </w:p>
    <w:p w:rsidR="00EE6697" w:rsidRPr="007C442F" w:rsidRDefault="00EE6697" w:rsidP="00EE6697">
      <w:pPr>
        <w:pStyle w:val="BodyText"/>
        <w:ind w:firstLine="720"/>
        <w:rPr>
          <w:sz w:val="26"/>
          <w:szCs w:val="26"/>
          <w:lang w:val="ro-RO"/>
        </w:rPr>
      </w:pPr>
      <w:r w:rsidRPr="007C442F">
        <w:rPr>
          <w:color w:val="000000"/>
          <w:sz w:val="26"/>
          <w:szCs w:val="26"/>
          <w:lang w:val="ro-RO"/>
        </w:rPr>
        <w:t xml:space="preserve">a) </w:t>
      </w:r>
      <w:r w:rsidRPr="007C442F">
        <w:rPr>
          <w:sz w:val="26"/>
          <w:szCs w:val="26"/>
          <w:lang w:val="ro-RO"/>
        </w:rPr>
        <w:t>Să respecte prevederile Legii nr. 319/2006, privind securitatea şi sănătatea în muncă, precum şi a Normelor metodologice de aplicare a acesteia.</w:t>
      </w:r>
    </w:p>
    <w:p w:rsidR="00EE6697" w:rsidRPr="007C442F" w:rsidRDefault="00EE6697" w:rsidP="00EE6697">
      <w:pPr>
        <w:pStyle w:val="BodyText"/>
        <w:ind w:firstLine="720"/>
        <w:rPr>
          <w:sz w:val="26"/>
          <w:szCs w:val="26"/>
          <w:lang w:val="ro-RO"/>
        </w:rPr>
      </w:pPr>
      <w:r w:rsidRPr="007C442F">
        <w:rPr>
          <w:sz w:val="26"/>
          <w:szCs w:val="26"/>
          <w:lang w:val="ro-RO"/>
        </w:rPr>
        <w:t>b) Să-şi însuşească şi să respecte politica, procedurile şi reglementările de calitate, mediu şi securitate şi sănătate în muncă, ale achizitorului.</w:t>
      </w:r>
    </w:p>
    <w:p w:rsidR="00EE6697" w:rsidRPr="007C442F" w:rsidRDefault="00EE6697" w:rsidP="00EE6697">
      <w:pPr>
        <w:pStyle w:val="BodyText"/>
        <w:ind w:firstLine="720"/>
        <w:rPr>
          <w:sz w:val="26"/>
          <w:szCs w:val="26"/>
          <w:lang w:val="ro-RO"/>
        </w:rPr>
      </w:pPr>
      <w:r w:rsidRPr="007C442F">
        <w:rPr>
          <w:sz w:val="26"/>
          <w:szCs w:val="26"/>
          <w:lang w:val="ro-RO"/>
        </w:rPr>
        <w:t xml:space="preserve">c) </w:t>
      </w:r>
      <w:r w:rsidRPr="007C442F">
        <w:rPr>
          <w:sz w:val="26"/>
          <w:szCs w:val="26"/>
          <w:lang w:val="it-IT"/>
        </w:rPr>
        <w:t>Este direct răspunzator de consecinţele producerii unei poluări cauzate de activitatea sa şi va acoperi eventualele daune provocate din vina sa.</w:t>
      </w:r>
    </w:p>
    <w:p w:rsidR="00EE6697" w:rsidRPr="007C442F" w:rsidRDefault="00EE6697" w:rsidP="00A56469">
      <w:pPr>
        <w:pStyle w:val="BodyText"/>
        <w:ind w:firstLine="720"/>
        <w:rPr>
          <w:sz w:val="26"/>
          <w:szCs w:val="26"/>
          <w:lang w:val="ro-RO"/>
        </w:rPr>
      </w:pPr>
      <w:r w:rsidRPr="007C442F">
        <w:rPr>
          <w:sz w:val="26"/>
          <w:szCs w:val="26"/>
          <w:lang w:val="ro-RO"/>
        </w:rPr>
        <w:t>d) Să-şi desfăşoare activitatea fără a afecta în vreun fel exploatarea celorlalte instalaţii ale achizitorului, în funcţiune sau în rezervă.</w:t>
      </w:r>
    </w:p>
    <w:p w:rsidR="00EE6697" w:rsidRPr="007C442F" w:rsidRDefault="00ED0811" w:rsidP="00EE6697">
      <w:pPr>
        <w:jc w:val="both"/>
        <w:rPr>
          <w:b/>
          <w:color w:val="000000"/>
          <w:sz w:val="26"/>
          <w:szCs w:val="26"/>
        </w:rPr>
      </w:pPr>
      <w:r w:rsidRPr="007C442F">
        <w:rPr>
          <w:b/>
          <w:color w:val="000000"/>
          <w:sz w:val="26"/>
          <w:szCs w:val="26"/>
        </w:rPr>
        <w:t>   </w:t>
      </w:r>
      <w:r w:rsidR="006C33F6" w:rsidRPr="007C442F">
        <w:rPr>
          <w:b/>
          <w:color w:val="000000"/>
          <w:sz w:val="26"/>
          <w:szCs w:val="26"/>
        </w:rPr>
        <w:t> </w:t>
      </w:r>
      <w:r w:rsidR="00EE6697" w:rsidRPr="007C442F">
        <w:rPr>
          <w:b/>
          <w:color w:val="000000"/>
          <w:sz w:val="26"/>
          <w:szCs w:val="26"/>
        </w:rPr>
        <w:t xml:space="preserve">10. Obligaţiile principale ale beneficiarului </w:t>
      </w:r>
    </w:p>
    <w:p w:rsidR="00EE6697" w:rsidRPr="007C442F" w:rsidRDefault="00EE6697" w:rsidP="00EE6697">
      <w:pPr>
        <w:jc w:val="both"/>
        <w:rPr>
          <w:color w:val="FF0000"/>
          <w:sz w:val="26"/>
          <w:szCs w:val="26"/>
        </w:rPr>
      </w:pPr>
      <w:r w:rsidRPr="007C442F">
        <w:rPr>
          <w:sz w:val="26"/>
          <w:szCs w:val="26"/>
        </w:rPr>
        <w:t>   </w:t>
      </w:r>
      <w:r w:rsidRPr="007C442F">
        <w:rPr>
          <w:sz w:val="26"/>
          <w:szCs w:val="26"/>
        </w:rPr>
        <w:tab/>
        <w:t>10.1. Achizitorul se obligă să recepţioneze produsele în termenul convenit, în condiţiile cap</w:t>
      </w:r>
      <w:r w:rsidR="00044ECB" w:rsidRPr="007C442F">
        <w:rPr>
          <w:sz w:val="26"/>
          <w:szCs w:val="26"/>
        </w:rPr>
        <w:t>.11</w:t>
      </w:r>
      <w:r w:rsidRPr="007C442F">
        <w:rPr>
          <w:sz w:val="26"/>
          <w:szCs w:val="26"/>
        </w:rPr>
        <w:t xml:space="preserve">. </w:t>
      </w:r>
    </w:p>
    <w:p w:rsidR="00EE6697" w:rsidRPr="007C442F" w:rsidRDefault="00EE6697" w:rsidP="00EE6697">
      <w:pPr>
        <w:pStyle w:val="BodyText"/>
        <w:ind w:firstLine="708"/>
        <w:rPr>
          <w:color w:val="000000"/>
          <w:sz w:val="26"/>
          <w:szCs w:val="26"/>
          <w:lang w:val="ro-RO"/>
        </w:rPr>
      </w:pPr>
      <w:r w:rsidRPr="007C442F">
        <w:rPr>
          <w:sz w:val="26"/>
          <w:szCs w:val="26"/>
          <w:lang w:val="ro-RO"/>
        </w:rPr>
        <w:t>10.2. Achizitorul se obliga să plătească preţul produselor către furnizor</w:t>
      </w:r>
      <w:r w:rsidR="00044ECB" w:rsidRPr="007C442F">
        <w:rPr>
          <w:sz w:val="26"/>
          <w:szCs w:val="26"/>
          <w:lang w:val="ro-RO"/>
        </w:rPr>
        <w:t xml:space="preserve"> în termenul convenit la art. 12</w:t>
      </w:r>
      <w:r w:rsidRPr="007C442F">
        <w:rPr>
          <w:sz w:val="26"/>
          <w:szCs w:val="26"/>
          <w:lang w:val="ro-RO"/>
        </w:rPr>
        <w:t>.1, după recepţionarea produselor şi înregistrarea facturii la achizitor.</w:t>
      </w:r>
    </w:p>
    <w:p w:rsidR="00EE6697" w:rsidRPr="007C442F" w:rsidRDefault="00EE6697" w:rsidP="00EE6697">
      <w:pPr>
        <w:pStyle w:val="BodyText"/>
        <w:ind w:firstLine="720"/>
        <w:rPr>
          <w:color w:val="000000"/>
          <w:sz w:val="26"/>
          <w:szCs w:val="26"/>
          <w:lang w:val="ro-RO"/>
        </w:rPr>
      </w:pPr>
      <w:r w:rsidRPr="007C442F">
        <w:rPr>
          <w:sz w:val="26"/>
          <w:szCs w:val="26"/>
          <w:lang w:val="ro-RO"/>
        </w:rPr>
        <w:t xml:space="preserve">10.3. </w:t>
      </w:r>
      <w:r w:rsidRPr="007C442F">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7C442F" w:rsidRDefault="00EE6697" w:rsidP="00EE6697">
      <w:pPr>
        <w:pStyle w:val="BodyText"/>
        <w:ind w:firstLine="720"/>
        <w:rPr>
          <w:sz w:val="26"/>
          <w:szCs w:val="26"/>
          <w:lang w:val="ro-RO"/>
        </w:rPr>
      </w:pPr>
      <w:r w:rsidRPr="007C442F">
        <w:rPr>
          <w:sz w:val="26"/>
          <w:szCs w:val="26"/>
          <w:lang w:val="ro-RO"/>
        </w:rPr>
        <w:t>10.4. Achizitorul va comunica în scris furnizorului punctul de vedere privind livrarea în avans a unor produse contractate, în condiţiile de preţ şi plată convenite prin contract.</w:t>
      </w:r>
    </w:p>
    <w:p w:rsidR="00044ECB" w:rsidRPr="007C442F" w:rsidRDefault="00044ECB" w:rsidP="00044ECB">
      <w:pPr>
        <w:jc w:val="both"/>
        <w:rPr>
          <w:b/>
          <w:color w:val="000000"/>
          <w:sz w:val="26"/>
          <w:szCs w:val="26"/>
        </w:rPr>
      </w:pPr>
      <w:r w:rsidRPr="007C442F">
        <w:rPr>
          <w:b/>
          <w:color w:val="000000"/>
          <w:sz w:val="26"/>
          <w:szCs w:val="26"/>
        </w:rPr>
        <w:t xml:space="preserve">   11. Recepţie, inspecţii şi teste </w:t>
      </w:r>
    </w:p>
    <w:p w:rsidR="00044ECB" w:rsidRPr="007C442F" w:rsidRDefault="00044ECB" w:rsidP="00044ECB">
      <w:pPr>
        <w:jc w:val="both"/>
        <w:rPr>
          <w:color w:val="000000"/>
          <w:sz w:val="26"/>
          <w:szCs w:val="26"/>
        </w:rPr>
      </w:pPr>
      <w:r w:rsidRPr="007C442F">
        <w:rPr>
          <w:color w:val="000000"/>
          <w:sz w:val="26"/>
          <w:szCs w:val="26"/>
        </w:rPr>
        <w:t>   </w:t>
      </w:r>
      <w:r w:rsidRPr="007C442F">
        <w:rPr>
          <w:color w:val="000000"/>
          <w:sz w:val="26"/>
          <w:szCs w:val="26"/>
        </w:rPr>
        <w:tab/>
        <w:t xml:space="preserve">11.1. Achizitorul sau reprezentantul său are dreptul de a inspecta şi/sau de a testa produsele pentru a verifica conformitatea lor cu specificaţiile din documentele contractului. </w:t>
      </w:r>
    </w:p>
    <w:p w:rsidR="00044ECB" w:rsidRPr="007C442F" w:rsidRDefault="00044ECB" w:rsidP="00044ECB">
      <w:pPr>
        <w:jc w:val="both"/>
        <w:rPr>
          <w:sz w:val="26"/>
          <w:szCs w:val="26"/>
        </w:rPr>
      </w:pPr>
      <w:r w:rsidRPr="007C442F">
        <w:rPr>
          <w:color w:val="000000"/>
          <w:sz w:val="26"/>
          <w:szCs w:val="26"/>
        </w:rPr>
        <w:t>   </w:t>
      </w:r>
      <w:r w:rsidRPr="007C442F">
        <w:rPr>
          <w:color w:val="000000"/>
          <w:sz w:val="26"/>
          <w:szCs w:val="26"/>
        </w:rPr>
        <w:tab/>
        <w:t xml:space="preserve">11.2. (1) </w:t>
      </w:r>
      <w:r w:rsidRPr="007C442F">
        <w:rPr>
          <w:sz w:val="26"/>
          <w:szCs w:val="26"/>
        </w:rPr>
        <w:t xml:space="preserve">Inspecţiile şi testările la care vor fi supuse produsele, cât şi condiţiile de îndeplinire a recepţiei provizorii şi a recepţiei finale (calitative) sunt descrise în caietul de sarcini. </w:t>
      </w:r>
    </w:p>
    <w:p w:rsidR="00044ECB" w:rsidRPr="007C442F" w:rsidRDefault="00044ECB" w:rsidP="00044ECB">
      <w:pPr>
        <w:jc w:val="both"/>
        <w:rPr>
          <w:color w:val="000000"/>
          <w:sz w:val="26"/>
          <w:szCs w:val="26"/>
        </w:rPr>
      </w:pPr>
      <w:r w:rsidRPr="007C442F">
        <w:rPr>
          <w:color w:val="000000"/>
          <w:sz w:val="26"/>
          <w:szCs w:val="26"/>
        </w:rPr>
        <w:t>   </w:t>
      </w:r>
      <w:r w:rsidRPr="007C442F">
        <w:rPr>
          <w:color w:val="000000"/>
          <w:sz w:val="26"/>
          <w:szCs w:val="26"/>
        </w:rPr>
        <w:tab/>
        <w:t xml:space="preserve">(2) Achizitorul are obligaţia de a notifica, în scris, furnizorului identitatea reprezentanţilor săi împuterniciţi pentru efectuarea recepţiei, testelor şi inspecţiilor. </w:t>
      </w:r>
    </w:p>
    <w:p w:rsidR="00044ECB" w:rsidRPr="007C442F" w:rsidRDefault="00044ECB" w:rsidP="00044ECB">
      <w:pPr>
        <w:jc w:val="both"/>
        <w:rPr>
          <w:color w:val="000000"/>
          <w:sz w:val="26"/>
          <w:szCs w:val="26"/>
        </w:rPr>
      </w:pPr>
      <w:r w:rsidRPr="007C442F">
        <w:rPr>
          <w:color w:val="000000"/>
          <w:sz w:val="26"/>
          <w:szCs w:val="26"/>
        </w:rPr>
        <w:t>   </w:t>
      </w:r>
      <w:r w:rsidRPr="007C442F">
        <w:rPr>
          <w:color w:val="000000"/>
          <w:sz w:val="26"/>
          <w:szCs w:val="26"/>
        </w:rPr>
        <w:tab/>
        <w:t xml:space="preserve">11.3. - Inspecţiile şi testele din cadrul recepţiei provizorii şi recepţiei finale (calitative) se vor face la destinaţia finală a produselor si anume: </w:t>
      </w:r>
    </w:p>
    <w:p w:rsidR="00044ECB" w:rsidRPr="007C442F" w:rsidRDefault="00044ECB" w:rsidP="00044ECB">
      <w:pPr>
        <w:ind w:firstLine="720"/>
        <w:rPr>
          <w:sz w:val="26"/>
          <w:szCs w:val="26"/>
          <w:lang w:val="it-IT"/>
        </w:rPr>
      </w:pPr>
      <w:r w:rsidRPr="007C442F">
        <w:rPr>
          <w:sz w:val="26"/>
          <w:szCs w:val="26"/>
        </w:rPr>
        <w:t xml:space="preserve">- </w:t>
      </w:r>
      <w:r w:rsidRPr="007C442F">
        <w:rPr>
          <w:sz w:val="26"/>
          <w:szCs w:val="26"/>
          <w:lang w:val="it-IT"/>
        </w:rPr>
        <w:t>Centrala Termoelectrica Bucureşti Sud:</w:t>
      </w:r>
      <w:ins w:id="22" w:author="olga.isac" w:date="2023-08-18T10:39:00Z">
        <w:r w:rsidR="0031680D">
          <w:rPr>
            <w:sz w:val="26"/>
            <w:szCs w:val="26"/>
            <w:lang w:val="it-IT"/>
          </w:rPr>
          <w:t xml:space="preserve"> </w:t>
        </w:r>
      </w:ins>
      <w:r w:rsidRPr="007C442F">
        <w:rPr>
          <w:sz w:val="26"/>
          <w:szCs w:val="26"/>
          <w:lang w:val="it-IT"/>
        </w:rPr>
        <w:t xml:space="preserve">Str. Releului, nr.2, sector 3 </w:t>
      </w:r>
    </w:p>
    <w:p w:rsidR="00044ECB" w:rsidRPr="007C442F" w:rsidRDefault="00044ECB" w:rsidP="00044ECB">
      <w:pPr>
        <w:ind w:left="-373" w:firstLine="1093"/>
        <w:rPr>
          <w:sz w:val="26"/>
          <w:szCs w:val="26"/>
          <w:lang w:val="it-IT"/>
        </w:rPr>
      </w:pPr>
      <w:r w:rsidRPr="007C442F">
        <w:rPr>
          <w:sz w:val="26"/>
          <w:szCs w:val="26"/>
          <w:lang w:val="it-IT"/>
        </w:rPr>
        <w:t>- Centrala Termoelectrica Bucureşti Vest:</w:t>
      </w:r>
      <w:ins w:id="23" w:author="olga.isac" w:date="2023-08-18T10:39:00Z">
        <w:r w:rsidR="0031680D">
          <w:rPr>
            <w:sz w:val="26"/>
            <w:szCs w:val="26"/>
            <w:lang w:val="it-IT"/>
          </w:rPr>
          <w:t xml:space="preserve"> </w:t>
        </w:r>
      </w:ins>
      <w:r w:rsidRPr="007C442F">
        <w:rPr>
          <w:sz w:val="26"/>
          <w:szCs w:val="26"/>
          <w:lang w:val="it-IT"/>
        </w:rPr>
        <w:t>B-dul Timişoara, nr.106, sector 6</w:t>
      </w:r>
    </w:p>
    <w:p w:rsidR="00044ECB" w:rsidRPr="007C442F" w:rsidRDefault="00044ECB" w:rsidP="00044ECB">
      <w:pPr>
        <w:ind w:firstLine="720"/>
        <w:rPr>
          <w:sz w:val="26"/>
          <w:szCs w:val="26"/>
        </w:rPr>
      </w:pPr>
      <w:r w:rsidRPr="007C442F">
        <w:rPr>
          <w:sz w:val="26"/>
          <w:szCs w:val="26"/>
        </w:rPr>
        <w:t xml:space="preserve">- </w:t>
      </w:r>
      <w:r w:rsidRPr="007C442F">
        <w:rPr>
          <w:sz w:val="26"/>
          <w:szCs w:val="26"/>
          <w:lang w:val="it-IT"/>
        </w:rPr>
        <w:t xml:space="preserve">Centrala Termoelectrica Progresu : Str. </w:t>
      </w:r>
      <w:r w:rsidRPr="007C442F">
        <w:rPr>
          <w:sz w:val="26"/>
          <w:szCs w:val="26"/>
        </w:rPr>
        <w:t xml:space="preserve">Pogoanelor, nr.1A, sector 4 </w:t>
      </w:r>
    </w:p>
    <w:p w:rsidR="00044ECB" w:rsidRPr="007C442F" w:rsidRDefault="00044ECB" w:rsidP="00044ECB">
      <w:pPr>
        <w:pStyle w:val="BodyText"/>
        <w:ind w:firstLine="708"/>
        <w:rPr>
          <w:color w:val="FF0000"/>
          <w:sz w:val="26"/>
          <w:szCs w:val="26"/>
          <w:lang w:val="ro-RO"/>
        </w:rPr>
      </w:pPr>
      <w:r w:rsidRPr="007C442F">
        <w:rPr>
          <w:sz w:val="26"/>
          <w:szCs w:val="26"/>
          <w:lang w:val="ro-RO"/>
        </w:rPr>
        <w:t xml:space="preserve">11.4. Recepţia cantitativă şi calitativă se efectuează la achizitor,  în termen de 3 zile </w:t>
      </w:r>
      <w:r w:rsidR="00357432" w:rsidRPr="007C442F">
        <w:rPr>
          <w:sz w:val="26"/>
          <w:szCs w:val="26"/>
          <w:lang w:val="ro-RO"/>
        </w:rPr>
        <w:t xml:space="preserve">lucrătoare </w:t>
      </w:r>
      <w:r w:rsidRPr="007C442F">
        <w:rPr>
          <w:sz w:val="26"/>
          <w:szCs w:val="26"/>
          <w:lang w:val="ro-RO"/>
        </w:rPr>
        <w:t>de la data primirii produselor, termen în care este convocat furnizorul în caz de neconformităţi calitative sau cantitative.</w:t>
      </w:r>
    </w:p>
    <w:p w:rsidR="00044ECB" w:rsidRPr="007C442F" w:rsidRDefault="00044ECB" w:rsidP="00044ECB">
      <w:pPr>
        <w:jc w:val="both"/>
        <w:rPr>
          <w:color w:val="000000"/>
          <w:sz w:val="26"/>
          <w:szCs w:val="26"/>
        </w:rPr>
      </w:pPr>
      <w:r w:rsidRPr="007C442F">
        <w:rPr>
          <w:color w:val="000000"/>
          <w:sz w:val="26"/>
          <w:szCs w:val="26"/>
        </w:rPr>
        <w:t>   </w:t>
      </w:r>
      <w:r w:rsidRPr="007C442F">
        <w:rPr>
          <w:color w:val="000000"/>
          <w:sz w:val="26"/>
          <w:szCs w:val="26"/>
        </w:rPr>
        <w:tab/>
        <w:t xml:space="preserve">11.5. Daca vreunul din produsele inspectate sau testate nu corespunde specificaţiilor, achizitorul are dreptul să îl respingă, iar furnizorul are obligaţia, fără a modifica preţul contractului: </w:t>
      </w:r>
    </w:p>
    <w:p w:rsidR="00044ECB" w:rsidRPr="007C442F" w:rsidRDefault="00044ECB" w:rsidP="00044ECB">
      <w:pPr>
        <w:jc w:val="both"/>
        <w:rPr>
          <w:color w:val="000000"/>
          <w:sz w:val="26"/>
          <w:szCs w:val="26"/>
        </w:rPr>
      </w:pPr>
      <w:r w:rsidRPr="007C442F">
        <w:rPr>
          <w:color w:val="000000"/>
          <w:sz w:val="26"/>
          <w:szCs w:val="26"/>
        </w:rPr>
        <w:t xml:space="preserve">   a) de a înlocui produsele refuzate; sau </w:t>
      </w:r>
    </w:p>
    <w:p w:rsidR="00044ECB" w:rsidRPr="007C442F" w:rsidRDefault="00044ECB" w:rsidP="00044ECB">
      <w:pPr>
        <w:jc w:val="both"/>
        <w:rPr>
          <w:color w:val="000000"/>
          <w:sz w:val="26"/>
          <w:szCs w:val="26"/>
        </w:rPr>
      </w:pPr>
      <w:r w:rsidRPr="007C442F">
        <w:rPr>
          <w:color w:val="000000"/>
          <w:sz w:val="26"/>
          <w:szCs w:val="26"/>
        </w:rPr>
        <w:t xml:space="preserve">   b) de a face toate modificările necesare pentru ca produsele să corespundă specificaţiilor lor tehnice. </w:t>
      </w:r>
    </w:p>
    <w:p w:rsidR="00044ECB" w:rsidRPr="007C442F" w:rsidRDefault="00044ECB" w:rsidP="00044ECB">
      <w:pPr>
        <w:pStyle w:val="DefaultText"/>
        <w:ind w:firstLine="708"/>
        <w:jc w:val="both"/>
        <w:rPr>
          <w:sz w:val="26"/>
          <w:szCs w:val="26"/>
          <w:lang w:val="ro-RO"/>
        </w:rPr>
      </w:pPr>
      <w:r w:rsidRPr="007C442F">
        <w:rPr>
          <w:sz w:val="26"/>
          <w:szCs w:val="26"/>
          <w:lang w:val="ro-RO"/>
        </w:rPr>
        <w:t>Termenul pentru eliminarea neconformitatilor va fi stabilit de comun acord de catre parti. Acest termen nu va modifica termenul de livrare contractual.</w:t>
      </w:r>
    </w:p>
    <w:p w:rsidR="00044ECB" w:rsidRPr="007C442F" w:rsidRDefault="00044ECB" w:rsidP="00044ECB">
      <w:pPr>
        <w:ind w:firstLine="708"/>
        <w:jc w:val="both"/>
        <w:rPr>
          <w:noProof/>
          <w:sz w:val="26"/>
          <w:szCs w:val="26"/>
        </w:rPr>
      </w:pPr>
      <w:r w:rsidRPr="007C442F">
        <w:rPr>
          <w:noProof/>
          <w:sz w:val="26"/>
          <w:szCs w:val="26"/>
        </w:rPr>
        <w:t xml:space="preserve">11.6. In cazul in care la analiza calitatii produselor se constata ca rezultatele nu corespund cu cele din documentele de calitate, se va apela la un laborator neutru, specializat, </w:t>
      </w:r>
      <w:r w:rsidRPr="007C442F">
        <w:rPr>
          <w:noProof/>
          <w:sz w:val="26"/>
          <w:szCs w:val="26"/>
        </w:rPr>
        <w:lastRenderedPageBreak/>
        <w:t xml:space="preserve">acreditat RENAR, caz in care furnizorul va fi instiintat asupra neconformitatilor constatate. Costul </w:t>
      </w:r>
      <w:r w:rsidRPr="007C442F">
        <w:rPr>
          <w:noProof/>
          <w:sz w:val="26"/>
          <w:szCs w:val="26"/>
          <w:lang w:val="it-IT"/>
        </w:rPr>
        <w:t>verificarii</w:t>
      </w:r>
      <w:r w:rsidRPr="007C442F">
        <w:rPr>
          <w:noProof/>
          <w:sz w:val="26"/>
          <w:szCs w:val="26"/>
        </w:rPr>
        <w:t xml:space="preserve"> calitatii produsului va fi suportat de furnizor, daca rezultatele analizei</w:t>
      </w:r>
      <w:ins w:id="24" w:author="olga.isac" w:date="2023-08-18T10:40:00Z">
        <w:r w:rsidR="002E5944">
          <w:rPr>
            <w:noProof/>
            <w:sz w:val="26"/>
            <w:szCs w:val="26"/>
          </w:rPr>
          <w:t xml:space="preserve"> </w:t>
        </w:r>
      </w:ins>
      <w:r w:rsidRPr="007C442F">
        <w:rPr>
          <w:noProof/>
          <w:sz w:val="26"/>
          <w:szCs w:val="26"/>
        </w:rPr>
        <w:t>confirma ca produsele nu corespund calitativ.</w:t>
      </w:r>
    </w:p>
    <w:p w:rsidR="00044ECB" w:rsidRPr="007C442F" w:rsidRDefault="00044ECB" w:rsidP="00044ECB">
      <w:pPr>
        <w:jc w:val="both"/>
        <w:rPr>
          <w:color w:val="000000"/>
          <w:sz w:val="26"/>
          <w:szCs w:val="26"/>
        </w:rPr>
      </w:pPr>
      <w:r w:rsidRPr="007C442F">
        <w:rPr>
          <w:color w:val="000000"/>
          <w:sz w:val="26"/>
          <w:szCs w:val="26"/>
        </w:rPr>
        <w:tab/>
        <w:t>11.7.</w:t>
      </w:r>
      <w:ins w:id="25" w:author="olga.isac" w:date="2023-08-18T10:40:00Z">
        <w:r w:rsidR="002E5944">
          <w:rPr>
            <w:color w:val="000000"/>
            <w:sz w:val="26"/>
            <w:szCs w:val="26"/>
          </w:rPr>
          <w:t xml:space="preserve"> </w:t>
        </w:r>
      </w:ins>
      <w:r w:rsidRPr="007C442F">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7C442F" w:rsidRDefault="00044ECB" w:rsidP="00044ECB">
      <w:pPr>
        <w:jc w:val="both"/>
        <w:rPr>
          <w:sz w:val="26"/>
          <w:szCs w:val="26"/>
        </w:rPr>
      </w:pPr>
      <w:r w:rsidRPr="007C442F">
        <w:rPr>
          <w:color w:val="000000"/>
          <w:sz w:val="26"/>
          <w:szCs w:val="26"/>
        </w:rPr>
        <w:t>   </w:t>
      </w:r>
      <w:r w:rsidRPr="007C442F">
        <w:rPr>
          <w:color w:val="000000"/>
          <w:sz w:val="26"/>
          <w:szCs w:val="26"/>
        </w:rPr>
        <w:tab/>
        <w:t xml:space="preserve">11.8. </w:t>
      </w:r>
      <w:r w:rsidRPr="007C442F">
        <w:rPr>
          <w:sz w:val="26"/>
          <w:szCs w:val="26"/>
        </w:rPr>
        <w:t xml:space="preserve">Recepţia cantitativă a produselor se face prin </w:t>
      </w:r>
      <w:r w:rsidR="00357432" w:rsidRPr="007C442F">
        <w:rPr>
          <w:sz w:val="26"/>
          <w:szCs w:val="26"/>
        </w:rPr>
        <w:t xml:space="preserve">inspectare vizuală/ </w:t>
      </w:r>
      <w:r w:rsidRPr="007C442F">
        <w:rPr>
          <w:sz w:val="26"/>
          <w:szCs w:val="26"/>
        </w:rPr>
        <w:t>măsurare/ cântărire/ numărare, pe baza următoarelor documente prezentate de furnizor:</w:t>
      </w:r>
    </w:p>
    <w:p w:rsidR="008825F3" w:rsidRPr="007C442F" w:rsidRDefault="008825F3" w:rsidP="008825F3">
      <w:pPr>
        <w:ind w:firstLine="708"/>
        <w:jc w:val="both"/>
        <w:rPr>
          <w:sz w:val="26"/>
          <w:szCs w:val="26"/>
          <w:lang w:val="pt-BR"/>
        </w:rPr>
      </w:pPr>
      <w:r w:rsidRPr="007C442F">
        <w:rPr>
          <w:sz w:val="26"/>
          <w:szCs w:val="26"/>
          <w:lang w:val="pt-BR"/>
        </w:rPr>
        <w:t>-   dispoziție de livrare - aviz de expediție;</w:t>
      </w:r>
    </w:p>
    <w:p w:rsidR="008825F3" w:rsidRPr="007C442F" w:rsidRDefault="008825F3" w:rsidP="008825F3">
      <w:pPr>
        <w:jc w:val="both"/>
        <w:rPr>
          <w:sz w:val="26"/>
          <w:szCs w:val="26"/>
          <w:lang w:val="pt-BR"/>
        </w:rPr>
      </w:pPr>
      <w:r w:rsidRPr="007C442F">
        <w:rPr>
          <w:sz w:val="26"/>
          <w:szCs w:val="26"/>
          <w:lang w:val="pt-BR"/>
        </w:rPr>
        <w:tab/>
        <w:t>-   certificat de calitate emis de producător;</w:t>
      </w:r>
    </w:p>
    <w:p w:rsidR="008825F3" w:rsidRPr="007C442F" w:rsidRDefault="008825F3" w:rsidP="008825F3">
      <w:pPr>
        <w:jc w:val="both"/>
        <w:rPr>
          <w:sz w:val="26"/>
          <w:szCs w:val="26"/>
          <w:lang w:val="pt-BR"/>
        </w:rPr>
      </w:pPr>
      <w:r w:rsidRPr="007C442F">
        <w:rPr>
          <w:sz w:val="26"/>
          <w:szCs w:val="26"/>
          <w:lang w:val="pt-BR"/>
        </w:rPr>
        <w:tab/>
        <w:t>-   certificat de garanție;</w:t>
      </w:r>
    </w:p>
    <w:p w:rsidR="008825F3" w:rsidRPr="007C442F" w:rsidRDefault="008825F3" w:rsidP="008825F3">
      <w:pPr>
        <w:tabs>
          <w:tab w:val="left" w:pos="990"/>
        </w:tabs>
        <w:jc w:val="both"/>
        <w:rPr>
          <w:sz w:val="26"/>
          <w:szCs w:val="26"/>
          <w:lang w:val="it-IT"/>
        </w:rPr>
      </w:pPr>
      <w:r w:rsidRPr="007C442F">
        <w:rPr>
          <w:sz w:val="26"/>
          <w:szCs w:val="26"/>
          <w:lang w:val="it-IT"/>
        </w:rPr>
        <w:t xml:space="preserve">          -   declarație de conformitate tip CE;</w:t>
      </w:r>
    </w:p>
    <w:p w:rsidR="008825F3" w:rsidRPr="007C442F" w:rsidRDefault="008825F3" w:rsidP="008825F3">
      <w:pPr>
        <w:jc w:val="both"/>
        <w:rPr>
          <w:sz w:val="26"/>
          <w:szCs w:val="26"/>
          <w:lang w:val="it-IT"/>
        </w:rPr>
      </w:pPr>
      <w:r w:rsidRPr="007C442F">
        <w:rPr>
          <w:sz w:val="26"/>
          <w:szCs w:val="26"/>
          <w:lang w:val="it-IT"/>
        </w:rPr>
        <w:tab/>
        <w:t xml:space="preserve">-  </w:t>
      </w:r>
      <w:r w:rsidR="00D55EFB" w:rsidRPr="007C442F">
        <w:rPr>
          <w:sz w:val="26"/>
          <w:szCs w:val="26"/>
          <w:lang w:val="it-IT"/>
        </w:rPr>
        <w:t xml:space="preserve">fișă tehnică, </w:t>
      </w:r>
      <w:r w:rsidRPr="007C442F">
        <w:rPr>
          <w:sz w:val="26"/>
          <w:szCs w:val="26"/>
          <w:lang w:val="it-IT"/>
        </w:rPr>
        <w:t xml:space="preserve">carte tehnică și instrucțiuni de utilizare in original și cu traducere completă în limba română. </w:t>
      </w:r>
    </w:p>
    <w:p w:rsidR="008825F3" w:rsidRPr="007C442F" w:rsidRDefault="00044ECB" w:rsidP="008825F3">
      <w:pPr>
        <w:pStyle w:val="BodyText"/>
        <w:ind w:left="708" w:firstLine="12"/>
        <w:rPr>
          <w:noProof/>
          <w:sz w:val="26"/>
          <w:szCs w:val="26"/>
          <w:lang w:val="ro-RO"/>
        </w:rPr>
      </w:pPr>
      <w:r w:rsidRPr="007C442F">
        <w:rPr>
          <w:sz w:val="26"/>
          <w:szCs w:val="26"/>
          <w:lang w:val="ro-RO"/>
        </w:rPr>
        <w:t xml:space="preserve">- orice alt document </w:t>
      </w:r>
      <w:r w:rsidRPr="007C442F">
        <w:rPr>
          <w:noProof/>
          <w:sz w:val="26"/>
          <w:szCs w:val="26"/>
          <w:lang w:val="ro-RO"/>
        </w:rPr>
        <w:t>reclamat de legislatia in vigoare p</w:t>
      </w:r>
      <w:r w:rsidR="008825F3" w:rsidRPr="007C442F">
        <w:rPr>
          <w:noProof/>
          <w:sz w:val="26"/>
          <w:szCs w:val="26"/>
          <w:lang w:val="ro-RO"/>
        </w:rPr>
        <w:t>rivind insotirea transportului.</w:t>
      </w:r>
    </w:p>
    <w:p w:rsidR="00044ECB" w:rsidRPr="007C442F" w:rsidRDefault="00044ECB" w:rsidP="00D55EFB">
      <w:pPr>
        <w:pStyle w:val="BodyText"/>
        <w:ind w:firstLine="708"/>
        <w:rPr>
          <w:noProof/>
          <w:sz w:val="26"/>
          <w:szCs w:val="26"/>
          <w:lang w:val="ro-RO"/>
        </w:rPr>
      </w:pPr>
      <w:r w:rsidRPr="007C442F">
        <w:rPr>
          <w:noProof/>
          <w:sz w:val="26"/>
          <w:szCs w:val="26"/>
          <w:lang w:val="ro-RO"/>
        </w:rPr>
        <w:t>Nu vor fi receptionate si se vor returna furnizorului produsele care nu au marcaj CE conform reglementarilor legale in vigoare privind evaluarea conformitatii produselor.</w:t>
      </w:r>
    </w:p>
    <w:p w:rsidR="00D55EFB" w:rsidRPr="007C442F" w:rsidRDefault="00D55EFB" w:rsidP="00D55EFB">
      <w:pPr>
        <w:pStyle w:val="BodyText"/>
        <w:ind w:firstLine="708"/>
        <w:rPr>
          <w:noProof/>
          <w:sz w:val="26"/>
          <w:szCs w:val="26"/>
          <w:lang w:val="ro-RO"/>
        </w:rPr>
      </w:pPr>
      <w:r w:rsidRPr="007C442F">
        <w:rPr>
          <w:noProof/>
          <w:sz w:val="26"/>
          <w:szCs w:val="26"/>
          <w:lang w:val="ro-RO"/>
        </w:rPr>
        <w:t>11.9. Fișa tehnică va avea următorul conținut :</w:t>
      </w:r>
    </w:p>
    <w:p w:rsidR="00D55EFB" w:rsidRPr="007C442F" w:rsidRDefault="00D55EFB" w:rsidP="00D55EFB">
      <w:pPr>
        <w:numPr>
          <w:ilvl w:val="0"/>
          <w:numId w:val="17"/>
        </w:numPr>
        <w:jc w:val="both"/>
        <w:rPr>
          <w:sz w:val="26"/>
          <w:szCs w:val="26"/>
          <w:lang w:val="it-IT"/>
        </w:rPr>
      </w:pPr>
      <w:r w:rsidRPr="007C442F">
        <w:rPr>
          <w:sz w:val="26"/>
          <w:szCs w:val="26"/>
          <w:lang w:val="it-IT"/>
        </w:rPr>
        <w:t>Denumirea produsului și codul modelului;</w:t>
      </w:r>
    </w:p>
    <w:p w:rsidR="00D55EFB" w:rsidRPr="007C442F" w:rsidRDefault="00D55EFB" w:rsidP="00D55EFB">
      <w:pPr>
        <w:numPr>
          <w:ilvl w:val="0"/>
          <w:numId w:val="17"/>
        </w:numPr>
        <w:jc w:val="both"/>
        <w:rPr>
          <w:sz w:val="26"/>
          <w:szCs w:val="26"/>
          <w:lang w:val="it-IT"/>
        </w:rPr>
      </w:pPr>
      <w:r w:rsidRPr="007C442F">
        <w:rPr>
          <w:sz w:val="26"/>
          <w:szCs w:val="26"/>
          <w:lang w:val="it-IT"/>
        </w:rPr>
        <w:t>Informații despre producător, dacă e diferit de ofertant;</w:t>
      </w:r>
    </w:p>
    <w:p w:rsidR="00D55EFB" w:rsidRPr="007C442F" w:rsidRDefault="00D55EFB" w:rsidP="00D55EFB">
      <w:pPr>
        <w:numPr>
          <w:ilvl w:val="0"/>
          <w:numId w:val="17"/>
        </w:numPr>
        <w:jc w:val="both"/>
        <w:rPr>
          <w:sz w:val="26"/>
          <w:szCs w:val="26"/>
          <w:lang w:val="it-IT"/>
        </w:rPr>
      </w:pPr>
      <w:r w:rsidRPr="007C442F">
        <w:rPr>
          <w:sz w:val="26"/>
          <w:szCs w:val="26"/>
          <w:lang w:val="it-IT"/>
        </w:rPr>
        <w:t>Domeniul de utilizare declarat de producător și pentru care a fost certificat modelul;</w:t>
      </w:r>
    </w:p>
    <w:p w:rsidR="00D55EFB" w:rsidRPr="007C442F" w:rsidRDefault="00D55EFB" w:rsidP="00D55EFB">
      <w:pPr>
        <w:numPr>
          <w:ilvl w:val="0"/>
          <w:numId w:val="17"/>
        </w:numPr>
        <w:jc w:val="both"/>
        <w:rPr>
          <w:sz w:val="26"/>
          <w:szCs w:val="26"/>
          <w:lang w:val="it-IT"/>
        </w:rPr>
      </w:pPr>
      <w:r w:rsidRPr="007C442F">
        <w:rPr>
          <w:sz w:val="26"/>
          <w:szCs w:val="26"/>
          <w:lang w:val="it-IT"/>
        </w:rPr>
        <w:t>Caracteristici constructive, fizico-mecanice, chimice sau funcționale proprii modelului care asigură îndeplinirea funcției pentru domeniul de utilizare declarat, precum și descrierea marcajelor de pe produs;</w:t>
      </w:r>
    </w:p>
    <w:p w:rsidR="00D55EFB" w:rsidRPr="007C442F" w:rsidRDefault="00D55EFB" w:rsidP="00D55EFB">
      <w:pPr>
        <w:numPr>
          <w:ilvl w:val="0"/>
          <w:numId w:val="17"/>
        </w:numPr>
        <w:jc w:val="both"/>
        <w:rPr>
          <w:sz w:val="26"/>
          <w:szCs w:val="26"/>
          <w:lang w:val="it-IT"/>
        </w:rPr>
      </w:pPr>
      <w:r w:rsidRPr="007C442F">
        <w:rPr>
          <w:sz w:val="26"/>
          <w:szCs w:val="26"/>
          <w:lang w:val="it-IT"/>
        </w:rPr>
        <w:t>Alte caracteristici suplimentare sau semnificative specifice modelului;</w:t>
      </w:r>
    </w:p>
    <w:p w:rsidR="00D55EFB" w:rsidRPr="007C442F" w:rsidRDefault="00D55EFB" w:rsidP="00D55EFB">
      <w:pPr>
        <w:numPr>
          <w:ilvl w:val="0"/>
          <w:numId w:val="17"/>
        </w:numPr>
        <w:jc w:val="both"/>
        <w:rPr>
          <w:sz w:val="26"/>
          <w:szCs w:val="26"/>
          <w:lang w:val="it-IT"/>
        </w:rPr>
      </w:pPr>
      <w:r w:rsidRPr="007C442F">
        <w:rPr>
          <w:sz w:val="26"/>
          <w:szCs w:val="26"/>
          <w:lang w:val="it-IT"/>
        </w:rPr>
        <w:t>Mod de ambalare;</w:t>
      </w:r>
    </w:p>
    <w:p w:rsidR="00D55EFB" w:rsidRPr="007C442F" w:rsidRDefault="00D55EFB" w:rsidP="00D55EFB">
      <w:pPr>
        <w:numPr>
          <w:ilvl w:val="0"/>
          <w:numId w:val="17"/>
        </w:numPr>
        <w:jc w:val="both"/>
        <w:rPr>
          <w:sz w:val="26"/>
          <w:szCs w:val="26"/>
          <w:lang w:val="it-IT"/>
        </w:rPr>
      </w:pPr>
      <w:r w:rsidRPr="007C442F">
        <w:rPr>
          <w:sz w:val="26"/>
          <w:szCs w:val="26"/>
          <w:lang w:val="it-IT"/>
        </w:rPr>
        <w:t>Termene de garanție;</w:t>
      </w:r>
    </w:p>
    <w:p w:rsidR="00D55EFB" w:rsidRPr="007C442F" w:rsidRDefault="00D55EFB" w:rsidP="00D55EFB">
      <w:pPr>
        <w:numPr>
          <w:ilvl w:val="0"/>
          <w:numId w:val="17"/>
        </w:numPr>
        <w:jc w:val="both"/>
        <w:rPr>
          <w:sz w:val="26"/>
          <w:szCs w:val="26"/>
          <w:lang w:val="it-IT"/>
        </w:rPr>
      </w:pPr>
      <w:r w:rsidRPr="007C442F">
        <w:rPr>
          <w:sz w:val="26"/>
          <w:szCs w:val="26"/>
          <w:lang w:val="it-IT"/>
        </w:rPr>
        <w:t>Alte servicii oferite, dacă este cazul;</w:t>
      </w:r>
    </w:p>
    <w:p w:rsidR="00D55EFB" w:rsidRPr="007C442F" w:rsidRDefault="00D55EFB" w:rsidP="00D55EFB">
      <w:pPr>
        <w:numPr>
          <w:ilvl w:val="0"/>
          <w:numId w:val="17"/>
        </w:numPr>
        <w:jc w:val="both"/>
        <w:rPr>
          <w:sz w:val="26"/>
          <w:szCs w:val="26"/>
          <w:lang w:val="it-IT"/>
        </w:rPr>
      </w:pPr>
      <w:r w:rsidRPr="007C442F">
        <w:rPr>
          <w:sz w:val="26"/>
          <w:szCs w:val="26"/>
          <w:lang w:val="it-IT"/>
        </w:rPr>
        <w:t>Scurtă descriere a mijloacelor prin care se asigură controlul calității produselor livrate.</w:t>
      </w:r>
    </w:p>
    <w:p w:rsidR="00044ECB" w:rsidRPr="007C442F" w:rsidRDefault="00D55EFB" w:rsidP="00044ECB">
      <w:pPr>
        <w:pStyle w:val="BodyText"/>
        <w:ind w:firstLine="720"/>
        <w:rPr>
          <w:noProof/>
          <w:sz w:val="26"/>
          <w:szCs w:val="26"/>
          <w:lang w:val="ro-RO"/>
        </w:rPr>
      </w:pPr>
      <w:r w:rsidRPr="007C442F">
        <w:rPr>
          <w:noProof/>
          <w:sz w:val="26"/>
          <w:szCs w:val="26"/>
          <w:lang w:val="ro-RO"/>
        </w:rPr>
        <w:t>11.10</w:t>
      </w:r>
      <w:r w:rsidR="00044ECB" w:rsidRPr="007C442F">
        <w:rPr>
          <w:noProof/>
          <w:sz w:val="26"/>
          <w:szCs w:val="26"/>
          <w:lang w:val="ro-RO"/>
        </w:rPr>
        <w:t>. Nu se receptioneaza produsele pentru care furnizorul nu prezinta toate documentele prevazute la art. 11.8.</w:t>
      </w:r>
    </w:p>
    <w:p w:rsidR="00044ECB" w:rsidRPr="007C442F" w:rsidRDefault="00D55EFB" w:rsidP="00044ECB">
      <w:pPr>
        <w:pStyle w:val="BodyText"/>
        <w:ind w:firstLine="708"/>
        <w:rPr>
          <w:noProof/>
          <w:sz w:val="26"/>
          <w:szCs w:val="26"/>
          <w:lang w:val="ro-RO"/>
        </w:rPr>
      </w:pPr>
      <w:r w:rsidRPr="007C442F">
        <w:rPr>
          <w:noProof/>
          <w:sz w:val="26"/>
          <w:szCs w:val="26"/>
          <w:lang w:val="ro-RO"/>
        </w:rPr>
        <w:t>11.11</w:t>
      </w:r>
      <w:r w:rsidR="00044ECB" w:rsidRPr="007C442F">
        <w:rPr>
          <w:noProof/>
          <w:sz w:val="26"/>
          <w:szCs w:val="26"/>
          <w:lang w:val="ro-RO"/>
        </w:rPr>
        <w:t xml:space="preserve">. Receptia cantitativa si calitativa a produsului se va face pe baza de proces verbal, conform Ordinului MF nr. 2634/2015privind Norma metodologica de intocmire si utilizare a documentelor financiar-contabile. </w:t>
      </w:r>
    </w:p>
    <w:p w:rsidR="00044ECB" w:rsidRPr="007C442F" w:rsidRDefault="00044ECB" w:rsidP="00044ECB">
      <w:pPr>
        <w:ind w:firstLine="708"/>
        <w:jc w:val="both"/>
        <w:rPr>
          <w:sz w:val="26"/>
          <w:szCs w:val="26"/>
        </w:rPr>
      </w:pPr>
      <w:r w:rsidRPr="007C442F">
        <w:rPr>
          <w:sz w:val="26"/>
          <w:szCs w:val="26"/>
        </w:rPr>
        <w:t>11</w:t>
      </w:r>
      <w:r w:rsidR="00D55EFB" w:rsidRPr="007C442F">
        <w:rPr>
          <w:sz w:val="26"/>
          <w:szCs w:val="26"/>
        </w:rPr>
        <w:t>.12</w:t>
      </w:r>
      <w:r w:rsidRPr="007C442F">
        <w:rPr>
          <w:sz w:val="26"/>
          <w:szCs w:val="26"/>
        </w:rPr>
        <w:t>.Prevederile clauzelor 11.1-11.1</w:t>
      </w:r>
      <w:r w:rsidR="00D55EFB" w:rsidRPr="007C442F">
        <w:rPr>
          <w:sz w:val="26"/>
          <w:szCs w:val="26"/>
        </w:rPr>
        <w:t>1</w:t>
      </w:r>
      <w:r w:rsidRPr="007C442F">
        <w:rPr>
          <w:sz w:val="26"/>
          <w:szCs w:val="26"/>
        </w:rPr>
        <w:t xml:space="preserve"> nu îl vor absolvi pe furnizor de obligaţia asumării garanţiilor sau altor obligaţii prevăzute în contract.</w:t>
      </w:r>
    </w:p>
    <w:p w:rsidR="00ED0811" w:rsidRPr="007C442F" w:rsidRDefault="00ED0811" w:rsidP="00EE6697">
      <w:pPr>
        <w:jc w:val="both"/>
        <w:rPr>
          <w:color w:val="000000"/>
          <w:sz w:val="26"/>
          <w:szCs w:val="26"/>
        </w:rPr>
      </w:pPr>
      <w:r w:rsidRPr="007C442F">
        <w:rPr>
          <w:b/>
          <w:color w:val="000000"/>
          <w:sz w:val="26"/>
          <w:szCs w:val="26"/>
        </w:rPr>
        <w:t>   </w:t>
      </w:r>
    </w:p>
    <w:p w:rsidR="00EE6697" w:rsidRDefault="00EE6697" w:rsidP="00EE6697">
      <w:pPr>
        <w:jc w:val="both"/>
        <w:rPr>
          <w:b/>
          <w:color w:val="000000"/>
          <w:sz w:val="26"/>
          <w:szCs w:val="26"/>
          <w:u w:val="single"/>
        </w:rPr>
      </w:pPr>
      <w:r w:rsidRPr="007C442F">
        <w:rPr>
          <w:b/>
          <w:color w:val="000000"/>
          <w:sz w:val="26"/>
          <w:szCs w:val="26"/>
          <w:u w:val="single"/>
        </w:rPr>
        <w:t xml:space="preserve">Clauze specifice </w:t>
      </w:r>
    </w:p>
    <w:p w:rsidR="007C442F" w:rsidRPr="007C442F" w:rsidRDefault="007C442F" w:rsidP="00EE6697">
      <w:pPr>
        <w:jc w:val="both"/>
        <w:rPr>
          <w:b/>
          <w:color w:val="000000"/>
          <w:sz w:val="26"/>
          <w:szCs w:val="26"/>
          <w:u w:val="single"/>
        </w:rPr>
      </w:pPr>
    </w:p>
    <w:p w:rsidR="00EE6697" w:rsidRPr="007C442F" w:rsidRDefault="00044ECB" w:rsidP="00EE6697">
      <w:pPr>
        <w:jc w:val="both"/>
        <w:rPr>
          <w:b/>
          <w:color w:val="000000"/>
          <w:sz w:val="26"/>
          <w:szCs w:val="26"/>
          <w:u w:val="single"/>
        </w:rPr>
      </w:pPr>
      <w:r w:rsidRPr="007C442F">
        <w:rPr>
          <w:b/>
          <w:color w:val="000000"/>
          <w:sz w:val="26"/>
          <w:szCs w:val="26"/>
        </w:rPr>
        <w:t xml:space="preserve">  12</w:t>
      </w:r>
      <w:r w:rsidR="00EE6697" w:rsidRPr="007C442F">
        <w:rPr>
          <w:b/>
          <w:color w:val="000000"/>
          <w:sz w:val="26"/>
          <w:szCs w:val="26"/>
        </w:rPr>
        <w:t xml:space="preserve">. Conditii de plata </w:t>
      </w:r>
    </w:p>
    <w:p w:rsidR="00EE6697" w:rsidRPr="007C442F" w:rsidRDefault="00044ECB" w:rsidP="00EE6697">
      <w:pPr>
        <w:pStyle w:val="BodyText"/>
        <w:ind w:firstLine="708"/>
        <w:rPr>
          <w:color w:val="000000"/>
          <w:sz w:val="26"/>
          <w:szCs w:val="26"/>
          <w:lang w:val="ro-RO"/>
        </w:rPr>
      </w:pPr>
      <w:r w:rsidRPr="007C442F">
        <w:rPr>
          <w:sz w:val="26"/>
          <w:szCs w:val="26"/>
          <w:lang w:val="ro-RO"/>
        </w:rPr>
        <w:t>12</w:t>
      </w:r>
      <w:r w:rsidR="00EE6697" w:rsidRPr="007C442F">
        <w:rPr>
          <w:sz w:val="26"/>
          <w:szCs w:val="26"/>
          <w:lang w:val="ro-RO"/>
        </w:rPr>
        <w:t>.1. Achizitorul se obliga să plătească preţul produselor in termen de 60 de zile calendaristice după recepţionarea produselor şi înregistrarea facturii la achizitor.</w:t>
      </w:r>
    </w:p>
    <w:p w:rsidR="00EE6697" w:rsidRPr="007C442F" w:rsidRDefault="00044ECB" w:rsidP="00EE6697">
      <w:pPr>
        <w:pStyle w:val="BodyText"/>
        <w:ind w:firstLine="708"/>
        <w:rPr>
          <w:sz w:val="26"/>
          <w:szCs w:val="26"/>
          <w:lang w:val="ro-RO"/>
        </w:rPr>
      </w:pPr>
      <w:r w:rsidRPr="007C442F">
        <w:rPr>
          <w:color w:val="000000"/>
          <w:sz w:val="26"/>
          <w:szCs w:val="26"/>
          <w:lang w:val="ro-RO"/>
        </w:rPr>
        <w:t>12</w:t>
      </w:r>
      <w:r w:rsidR="00EE6697" w:rsidRPr="007C442F">
        <w:rPr>
          <w:color w:val="000000"/>
          <w:sz w:val="26"/>
          <w:szCs w:val="26"/>
          <w:lang w:val="ro-RO"/>
        </w:rPr>
        <w:t xml:space="preserve">.2. Plata produselor ce fac obiectul prezentului contract se face cu ordin de plata în lei (RON) </w:t>
      </w:r>
      <w:r w:rsidR="00EE6697" w:rsidRPr="007C442F">
        <w:rPr>
          <w:sz w:val="26"/>
          <w:szCs w:val="26"/>
          <w:lang w:val="ro-RO"/>
        </w:rPr>
        <w:t xml:space="preserve"> pe baza următoarelor documente:</w:t>
      </w:r>
    </w:p>
    <w:p w:rsidR="00EE6697" w:rsidRPr="007C442F" w:rsidRDefault="00D55EFB" w:rsidP="00EE6697">
      <w:pPr>
        <w:pStyle w:val="BodyText"/>
        <w:ind w:firstLine="720"/>
        <w:rPr>
          <w:sz w:val="26"/>
          <w:szCs w:val="26"/>
          <w:lang w:val="ro-RO"/>
        </w:rPr>
      </w:pPr>
      <w:r w:rsidRPr="007C442F">
        <w:rPr>
          <w:sz w:val="26"/>
          <w:szCs w:val="26"/>
          <w:lang w:val="ro-RO"/>
        </w:rPr>
        <w:t xml:space="preserve">- </w:t>
      </w:r>
      <w:r w:rsidR="00EE6697" w:rsidRPr="007C442F">
        <w:rPr>
          <w:sz w:val="26"/>
          <w:szCs w:val="26"/>
          <w:lang w:val="ro-RO"/>
        </w:rPr>
        <w:t>factura emisă de furnizor pentru fiecare centrala şi confirmată de primire de achizitor cu număr de înregistrare;</w:t>
      </w:r>
    </w:p>
    <w:p w:rsidR="007C442F" w:rsidRDefault="00EE6697" w:rsidP="00EE6697">
      <w:pPr>
        <w:pStyle w:val="BodyText"/>
        <w:ind w:firstLine="720"/>
        <w:rPr>
          <w:sz w:val="26"/>
          <w:szCs w:val="26"/>
          <w:lang w:val="ro-RO"/>
        </w:rPr>
      </w:pPr>
      <w:r w:rsidRPr="007C442F">
        <w:rPr>
          <w:sz w:val="26"/>
          <w:szCs w:val="26"/>
          <w:lang w:val="ro-RO"/>
        </w:rPr>
        <w:t xml:space="preserve">- proces verbal de receptie intocmit conform prevederilor cap. </w:t>
      </w:r>
      <w:r w:rsidR="00044ECB" w:rsidRPr="007C442F">
        <w:rPr>
          <w:sz w:val="26"/>
          <w:szCs w:val="26"/>
          <w:lang w:val="ro-RO"/>
        </w:rPr>
        <w:t>11</w:t>
      </w:r>
      <w:r w:rsidRPr="007C442F">
        <w:rPr>
          <w:sz w:val="26"/>
          <w:szCs w:val="26"/>
          <w:lang w:val="ro-RO"/>
        </w:rPr>
        <w:t>.</w:t>
      </w:r>
    </w:p>
    <w:p w:rsidR="00EE6697" w:rsidRPr="007C442F" w:rsidRDefault="00EE6697" w:rsidP="00EE6697">
      <w:pPr>
        <w:pStyle w:val="BodyText"/>
        <w:ind w:firstLine="720"/>
        <w:rPr>
          <w:color w:val="9BBB59"/>
          <w:sz w:val="26"/>
          <w:szCs w:val="26"/>
          <w:lang w:val="ro-RO"/>
        </w:rPr>
      </w:pPr>
    </w:p>
    <w:p w:rsidR="00044ECB" w:rsidRPr="007C442F" w:rsidRDefault="00044ECB" w:rsidP="00044ECB">
      <w:pPr>
        <w:jc w:val="both"/>
        <w:rPr>
          <w:b/>
          <w:sz w:val="26"/>
          <w:szCs w:val="26"/>
        </w:rPr>
      </w:pPr>
      <w:r w:rsidRPr="007C442F">
        <w:rPr>
          <w:b/>
          <w:sz w:val="26"/>
          <w:szCs w:val="26"/>
        </w:rPr>
        <w:lastRenderedPageBreak/>
        <w:t>   13. Garanţii si responsabilitati</w:t>
      </w:r>
    </w:p>
    <w:p w:rsidR="0068628E" w:rsidRPr="007C442F" w:rsidRDefault="0068628E" w:rsidP="0068628E">
      <w:pPr>
        <w:ind w:firstLine="708"/>
        <w:jc w:val="both"/>
        <w:rPr>
          <w:color w:val="000000"/>
          <w:sz w:val="26"/>
          <w:szCs w:val="26"/>
        </w:rPr>
      </w:pPr>
      <w:r w:rsidRPr="007C442F">
        <w:rPr>
          <w:color w:val="000000"/>
          <w:sz w:val="26"/>
          <w:szCs w:val="26"/>
        </w:rPr>
        <w:t xml:space="preserve">13.1.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7C442F" w:rsidRDefault="0068628E" w:rsidP="0068628E">
      <w:pPr>
        <w:pStyle w:val="BodyText"/>
        <w:ind w:firstLine="708"/>
        <w:rPr>
          <w:color w:val="000000"/>
          <w:sz w:val="26"/>
          <w:szCs w:val="26"/>
          <w:lang w:val="pt-BR"/>
        </w:rPr>
      </w:pPr>
      <w:r w:rsidRPr="007C442F">
        <w:rPr>
          <w:color w:val="000000"/>
          <w:sz w:val="26"/>
          <w:szCs w:val="26"/>
          <w:lang w:val="pt-BR"/>
        </w:rPr>
        <w:t>13.2. (1) Perioada de garanţie te</w:t>
      </w:r>
      <w:r w:rsidR="00876ACD" w:rsidRPr="007C442F">
        <w:rPr>
          <w:color w:val="000000"/>
          <w:sz w:val="26"/>
          <w:szCs w:val="26"/>
          <w:lang w:val="pt-BR"/>
        </w:rPr>
        <w:t>h</w:t>
      </w:r>
      <w:r w:rsidRPr="007C442F">
        <w:rPr>
          <w:color w:val="000000"/>
          <w:sz w:val="26"/>
          <w:szCs w:val="26"/>
          <w:lang w:val="pt-BR"/>
        </w:rPr>
        <w:t xml:space="preserve">nica acordată produselor de catre furnizor este cea declarată în propunerea tehnica. </w:t>
      </w:r>
    </w:p>
    <w:p w:rsidR="0068628E" w:rsidRPr="007C442F" w:rsidRDefault="0068628E" w:rsidP="0068628E">
      <w:pPr>
        <w:pStyle w:val="BodyText"/>
        <w:ind w:firstLine="720"/>
        <w:rPr>
          <w:color w:val="000000"/>
          <w:sz w:val="26"/>
          <w:szCs w:val="26"/>
          <w:lang w:val="ro-RO"/>
        </w:rPr>
      </w:pPr>
      <w:r w:rsidRPr="007C442F">
        <w:rPr>
          <w:color w:val="000000"/>
          <w:sz w:val="26"/>
          <w:szCs w:val="26"/>
          <w:lang w:val="pt-BR"/>
        </w:rPr>
        <w:t xml:space="preserve">(2) </w:t>
      </w:r>
      <w:r w:rsidRPr="007C442F">
        <w:rPr>
          <w:color w:val="000000"/>
          <w:sz w:val="26"/>
          <w:szCs w:val="26"/>
          <w:lang w:val="ro-RO"/>
        </w:rPr>
        <w:t xml:space="preserve">Perioada de garanţie tehnica este </w:t>
      </w:r>
      <w:r w:rsidRPr="007C442F">
        <w:rPr>
          <w:sz w:val="26"/>
          <w:szCs w:val="26"/>
          <w:lang w:val="ro-RO"/>
        </w:rPr>
        <w:t xml:space="preserve">de </w:t>
      </w:r>
      <w:r w:rsidR="00724EF0" w:rsidRPr="007C442F">
        <w:rPr>
          <w:sz w:val="26"/>
          <w:szCs w:val="26"/>
          <w:lang w:val="ro-RO"/>
        </w:rPr>
        <w:t>24</w:t>
      </w:r>
      <w:r w:rsidRPr="007C442F">
        <w:rPr>
          <w:sz w:val="26"/>
          <w:szCs w:val="26"/>
          <w:lang w:val="ro-RO"/>
        </w:rPr>
        <w:t xml:space="preserve"> luni de la punerea în funcţiune</w:t>
      </w:r>
      <w:r w:rsidR="00724EF0" w:rsidRPr="007C442F">
        <w:rPr>
          <w:sz w:val="26"/>
          <w:szCs w:val="26"/>
          <w:lang w:val="ro-RO"/>
        </w:rPr>
        <w:t>.</w:t>
      </w:r>
    </w:p>
    <w:p w:rsidR="0068628E" w:rsidRPr="007C442F" w:rsidRDefault="0068628E" w:rsidP="0068628E">
      <w:pPr>
        <w:ind w:firstLine="720"/>
        <w:jc w:val="both"/>
        <w:rPr>
          <w:color w:val="000000"/>
          <w:sz w:val="26"/>
          <w:szCs w:val="26"/>
        </w:rPr>
      </w:pPr>
      <w:r w:rsidRPr="007C442F">
        <w:rPr>
          <w:color w:val="000000"/>
          <w:sz w:val="26"/>
          <w:szCs w:val="26"/>
        </w:rPr>
        <w:t>(3) Perioada de garanţie tehnică se prelungeşte cu durata efectuării remedierilor din perioada de garanţie, în cazul în care vina aparţine furnizorului.</w:t>
      </w:r>
    </w:p>
    <w:p w:rsidR="0068628E" w:rsidRPr="007C442F" w:rsidRDefault="0068628E" w:rsidP="0068628E">
      <w:pPr>
        <w:pStyle w:val="BodyText"/>
        <w:ind w:firstLine="708"/>
        <w:rPr>
          <w:color w:val="000000"/>
          <w:sz w:val="26"/>
          <w:szCs w:val="26"/>
          <w:lang w:val="ro-RO"/>
        </w:rPr>
      </w:pPr>
      <w:r w:rsidRPr="007C442F">
        <w:rPr>
          <w:sz w:val="26"/>
          <w:szCs w:val="26"/>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7C442F" w:rsidRDefault="0068628E" w:rsidP="0068628E">
      <w:pPr>
        <w:ind w:firstLine="708"/>
        <w:jc w:val="both"/>
        <w:rPr>
          <w:color w:val="000000"/>
          <w:sz w:val="26"/>
          <w:szCs w:val="26"/>
        </w:rPr>
      </w:pPr>
      <w:r w:rsidRPr="007C442F">
        <w:rPr>
          <w:color w:val="000000"/>
          <w:sz w:val="26"/>
          <w:szCs w:val="26"/>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7C442F">
        <w:rPr>
          <w:sz w:val="26"/>
          <w:szCs w:val="26"/>
        </w:rPr>
        <w:t xml:space="preserve">la art. 11.8 </w:t>
      </w:r>
      <w:r w:rsidRPr="007C442F">
        <w:rPr>
          <w:color w:val="000000"/>
          <w:sz w:val="26"/>
          <w:szCs w:val="26"/>
        </w:rPr>
        <w:t xml:space="preserve">si beneficiază de o noua perioadă de garanţie tehnica, egala cu cea prevazuta la </w:t>
      </w:r>
      <w:r w:rsidRPr="007C442F">
        <w:rPr>
          <w:sz w:val="26"/>
          <w:szCs w:val="26"/>
        </w:rPr>
        <w:t xml:space="preserve">art. 13.2, care </w:t>
      </w:r>
      <w:r w:rsidRPr="007C442F">
        <w:rPr>
          <w:color w:val="000000"/>
          <w:sz w:val="26"/>
          <w:szCs w:val="26"/>
        </w:rPr>
        <w:t xml:space="preserve">curge de la data înlocuirii produsului. </w:t>
      </w:r>
    </w:p>
    <w:p w:rsidR="0068628E" w:rsidRPr="007C442F" w:rsidRDefault="0068628E" w:rsidP="0068628E">
      <w:pPr>
        <w:ind w:firstLine="708"/>
        <w:jc w:val="both"/>
        <w:rPr>
          <w:color w:val="000000"/>
          <w:sz w:val="26"/>
          <w:szCs w:val="26"/>
        </w:rPr>
      </w:pPr>
      <w:r w:rsidRPr="007C442F">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7C442F" w:rsidRDefault="0068628E" w:rsidP="0068628E">
      <w:pPr>
        <w:jc w:val="both"/>
        <w:rPr>
          <w:color w:val="000000"/>
          <w:sz w:val="26"/>
          <w:szCs w:val="26"/>
        </w:rPr>
      </w:pPr>
      <w:r w:rsidRPr="007C442F">
        <w:rPr>
          <w:color w:val="000000"/>
          <w:sz w:val="26"/>
          <w:szCs w:val="26"/>
        </w:rPr>
        <w:t>   </w:t>
      </w:r>
      <w:r w:rsidRPr="007C442F">
        <w:rPr>
          <w:color w:val="000000"/>
          <w:sz w:val="26"/>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7C442F" w:rsidRDefault="0068628E" w:rsidP="0068628E">
      <w:pPr>
        <w:pStyle w:val="BodyText"/>
        <w:rPr>
          <w:color w:val="000000"/>
          <w:sz w:val="26"/>
          <w:szCs w:val="26"/>
          <w:lang w:val="ro-RO"/>
        </w:rPr>
      </w:pPr>
      <w:r w:rsidRPr="007C442F">
        <w:rPr>
          <w:color w:val="000000"/>
          <w:sz w:val="26"/>
          <w:szCs w:val="26"/>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EE6697" w:rsidRPr="007C442F" w:rsidRDefault="00ED0811" w:rsidP="00EE6697">
      <w:pPr>
        <w:jc w:val="both"/>
        <w:rPr>
          <w:b/>
          <w:color w:val="000000"/>
          <w:sz w:val="26"/>
          <w:szCs w:val="26"/>
        </w:rPr>
      </w:pPr>
      <w:r w:rsidRPr="007C442F">
        <w:rPr>
          <w:color w:val="000000"/>
          <w:sz w:val="26"/>
          <w:szCs w:val="26"/>
        </w:rPr>
        <w:t>   </w:t>
      </w:r>
      <w:r w:rsidR="00044ECB" w:rsidRPr="007C442F">
        <w:rPr>
          <w:b/>
          <w:color w:val="000000"/>
          <w:sz w:val="26"/>
          <w:szCs w:val="26"/>
        </w:rPr>
        <w:t>14</w:t>
      </w:r>
      <w:r w:rsidR="00EE6697" w:rsidRPr="007C442F">
        <w:rPr>
          <w:b/>
          <w:color w:val="000000"/>
          <w:sz w:val="26"/>
          <w:szCs w:val="26"/>
        </w:rPr>
        <w:t xml:space="preserve">. Sancţiuni pentru neîndeplinirea culpabila a obligaţiilor </w:t>
      </w:r>
    </w:p>
    <w:p w:rsidR="001A23A8" w:rsidRPr="007C442F" w:rsidRDefault="00044ECB" w:rsidP="001A23A8">
      <w:pPr>
        <w:pStyle w:val="BodyText"/>
        <w:ind w:firstLine="720"/>
        <w:rPr>
          <w:sz w:val="26"/>
          <w:szCs w:val="26"/>
          <w:lang w:val="ro-RO"/>
        </w:rPr>
      </w:pPr>
      <w:r w:rsidRPr="007C442F">
        <w:rPr>
          <w:sz w:val="26"/>
          <w:szCs w:val="26"/>
          <w:lang w:val="ro-RO"/>
        </w:rPr>
        <w:t>14</w:t>
      </w:r>
      <w:r w:rsidR="00EE6697" w:rsidRPr="007C442F">
        <w:rPr>
          <w:sz w:val="26"/>
          <w:szCs w:val="26"/>
          <w:lang w:val="ro-RO"/>
        </w:rPr>
        <w:t xml:space="preserve">.1. </w:t>
      </w:r>
      <w:r w:rsidR="001A23A8" w:rsidRPr="007C442F">
        <w:rPr>
          <w:color w:val="000000"/>
          <w:sz w:val="26"/>
          <w:szCs w:val="26"/>
          <w:lang w:val="ro-RO"/>
        </w:rPr>
        <w:t xml:space="preserve">În cazul în care, din culpa sa, </w:t>
      </w:r>
      <w:r w:rsidR="001A23A8" w:rsidRPr="007C442F">
        <w:rPr>
          <w:sz w:val="26"/>
          <w:szCs w:val="26"/>
          <w:lang w:val="ro-RO"/>
        </w:rPr>
        <w:t xml:space="preserve">furnizorul </w:t>
      </w:r>
      <w:r w:rsidR="001A23A8" w:rsidRPr="007C442F">
        <w:rPr>
          <w:color w:val="000000"/>
          <w:sz w:val="26"/>
          <w:szCs w:val="26"/>
          <w:lang w:val="ro-RO"/>
        </w:rPr>
        <w:t xml:space="preserve">nu reuşeşte să îşi îndeplinească obligaţiile asumate, atunci achizitorul are dreptul de a calcula si pretinde penalităţi egale cu </w:t>
      </w:r>
      <w:proofErr w:type="spellStart"/>
      <w:r w:rsidR="001A23A8" w:rsidRPr="007C442F">
        <w:rPr>
          <w:rStyle w:val="l5def1"/>
          <w:rFonts w:ascii="Times New Roman" w:hAnsi="Times New Roman" w:cs="Times New Roman"/>
        </w:rPr>
        <w:t>dobânda</w:t>
      </w:r>
      <w:proofErr w:type="spellEnd"/>
      <w:ins w:id="26" w:author="olga.isac" w:date="2023-08-18T10:47:00Z">
        <w:r w:rsidR="002E5944">
          <w:rPr>
            <w:rStyle w:val="l5def1"/>
            <w:rFonts w:ascii="Times New Roman" w:hAnsi="Times New Roman" w:cs="Times New Roman"/>
          </w:rPr>
          <w:t xml:space="preserve"> </w:t>
        </w:r>
      </w:ins>
      <w:proofErr w:type="spellStart"/>
      <w:r w:rsidR="001A23A8" w:rsidRPr="007C442F">
        <w:rPr>
          <w:rStyle w:val="l5def1"/>
          <w:rFonts w:ascii="Times New Roman" w:hAnsi="Times New Roman" w:cs="Times New Roman"/>
        </w:rPr>
        <w:t>legala</w:t>
      </w:r>
      <w:proofErr w:type="spellEnd"/>
      <w:ins w:id="27" w:author="olga.isac" w:date="2023-08-18T10:47:00Z">
        <w:r w:rsidR="002E5944">
          <w:rPr>
            <w:rStyle w:val="l5def1"/>
            <w:rFonts w:ascii="Times New Roman" w:hAnsi="Times New Roman" w:cs="Times New Roman"/>
          </w:rPr>
          <w:t xml:space="preserve"> </w:t>
        </w:r>
      </w:ins>
      <w:proofErr w:type="spellStart"/>
      <w:r w:rsidR="001A23A8" w:rsidRPr="007C442F">
        <w:rPr>
          <w:rStyle w:val="l5def1"/>
          <w:rFonts w:ascii="Times New Roman" w:hAnsi="Times New Roman" w:cs="Times New Roman"/>
        </w:rPr>
        <w:t>penalizatoare</w:t>
      </w:r>
      <w:proofErr w:type="spellEnd"/>
      <w:r w:rsidR="001A23A8" w:rsidRPr="007C442F">
        <w:rPr>
          <w:sz w:val="26"/>
          <w:szCs w:val="26"/>
          <w:lang w:val="ro-RO"/>
        </w:rPr>
        <w:t>, raportate la valoarea</w:t>
      </w:r>
      <w:ins w:id="28" w:author="olga.isac" w:date="2023-08-18T10:47:00Z">
        <w:r w:rsidR="002E5944">
          <w:rPr>
            <w:sz w:val="26"/>
            <w:szCs w:val="26"/>
            <w:lang w:val="ro-RO"/>
          </w:rPr>
          <w:t xml:space="preserve"> </w:t>
        </w:r>
      </w:ins>
      <w:r w:rsidR="001A23A8" w:rsidRPr="007C442F">
        <w:rPr>
          <w:sz w:val="26"/>
          <w:szCs w:val="26"/>
          <w:lang w:val="ro-RO"/>
        </w:rPr>
        <w:t>produselor livrate cu intarziere sau cu alte neconformitati, pentru fiecare zi de întârziere.</w:t>
      </w:r>
    </w:p>
    <w:p w:rsidR="001A23A8" w:rsidRPr="007C442F" w:rsidRDefault="001A23A8" w:rsidP="001A23A8">
      <w:pPr>
        <w:ind w:firstLine="708"/>
        <w:jc w:val="both"/>
        <w:rPr>
          <w:sz w:val="26"/>
          <w:szCs w:val="26"/>
          <w:lang w:val="en-US"/>
        </w:rPr>
      </w:pPr>
      <w:r w:rsidRPr="007C442F">
        <w:rPr>
          <w:color w:val="000000"/>
          <w:sz w:val="26"/>
          <w:szCs w:val="26"/>
        </w:rPr>
        <w:t xml:space="preserve">Achizitorul are dreptul de a deduce aceste </w:t>
      </w:r>
      <w:r w:rsidRPr="007C442F">
        <w:rPr>
          <w:sz w:val="26"/>
          <w:szCs w:val="26"/>
        </w:rPr>
        <w:t xml:space="preserve">penalitati din obligaţiile de plată a preţului prin retinerea din facturile introduse la plata de furnizor, fără nicio formalitate prealabilă de punere în întârziere.                                                                    </w:t>
      </w:r>
    </w:p>
    <w:p w:rsidR="001A23A8" w:rsidRPr="007C442F" w:rsidRDefault="001A23A8" w:rsidP="001A23A8">
      <w:pPr>
        <w:ind w:firstLine="720"/>
        <w:jc w:val="both"/>
        <w:rPr>
          <w:sz w:val="26"/>
          <w:szCs w:val="26"/>
          <w:lang w:val="en-GB"/>
        </w:rPr>
      </w:pPr>
      <w:r w:rsidRPr="007C442F">
        <w:rPr>
          <w:sz w:val="26"/>
          <w:szCs w:val="26"/>
        </w:rPr>
        <w:t>În cazul în care penalităţile de întârziere nu pot fi deduse din obligaţiile de plată a preţului, furnizorul are obligaţia de a le plăti în termen de maxim 10 (zece) zile de la solicitarea  ELCEN.</w:t>
      </w:r>
    </w:p>
    <w:p w:rsidR="00EE6697" w:rsidRPr="007C442F" w:rsidRDefault="00044ECB" w:rsidP="00EE6697">
      <w:pPr>
        <w:pStyle w:val="BodyText"/>
        <w:ind w:firstLine="720"/>
        <w:rPr>
          <w:sz w:val="26"/>
          <w:szCs w:val="26"/>
          <w:lang w:val="ro-RO"/>
        </w:rPr>
      </w:pPr>
      <w:r w:rsidRPr="007C442F">
        <w:rPr>
          <w:sz w:val="26"/>
          <w:szCs w:val="26"/>
          <w:lang w:val="ro-RO"/>
        </w:rPr>
        <w:t>14</w:t>
      </w:r>
      <w:r w:rsidR="00EE6697" w:rsidRPr="007C442F">
        <w:rPr>
          <w:sz w:val="26"/>
          <w:szCs w:val="26"/>
          <w:lang w:val="ro-RO"/>
        </w:rPr>
        <w:t>.2. Valoarea penalităţilor datorate de furnizor se limitează la valoarea produselor livrate cu intarziere sau cu neconformitati.</w:t>
      </w:r>
    </w:p>
    <w:p w:rsidR="00EE6697" w:rsidRPr="007C442F" w:rsidRDefault="00044ECB" w:rsidP="00EE6697">
      <w:pPr>
        <w:pStyle w:val="BodyText"/>
        <w:ind w:firstLine="720"/>
        <w:rPr>
          <w:sz w:val="26"/>
          <w:szCs w:val="26"/>
          <w:lang w:val="ro-RO"/>
        </w:rPr>
      </w:pPr>
      <w:r w:rsidRPr="007C442F">
        <w:rPr>
          <w:sz w:val="26"/>
          <w:szCs w:val="26"/>
          <w:lang w:val="ro-RO"/>
        </w:rPr>
        <w:t>14</w:t>
      </w:r>
      <w:r w:rsidR="00EE6697" w:rsidRPr="007C442F">
        <w:rPr>
          <w:sz w:val="26"/>
          <w:szCs w:val="26"/>
          <w:lang w:val="ro-RO"/>
        </w:rPr>
        <w:t>.3. Furnizorul este pus de drept în întârziere prin expirarea termenului contractual, fără notificare şi fără nici o altă procedură prealabilă.</w:t>
      </w:r>
    </w:p>
    <w:p w:rsidR="00EE6697" w:rsidRPr="007C442F" w:rsidRDefault="00044ECB" w:rsidP="00EE6697">
      <w:pPr>
        <w:pStyle w:val="BodyText"/>
        <w:rPr>
          <w:sz w:val="26"/>
          <w:szCs w:val="26"/>
          <w:lang w:val="ro-RO"/>
        </w:rPr>
      </w:pPr>
      <w:r w:rsidRPr="007C442F">
        <w:rPr>
          <w:sz w:val="26"/>
          <w:szCs w:val="26"/>
          <w:lang w:val="ro-RO"/>
        </w:rPr>
        <w:lastRenderedPageBreak/>
        <w:tab/>
        <w:t>14</w:t>
      </w:r>
      <w:r w:rsidR="00EE6697" w:rsidRPr="007C442F">
        <w:rPr>
          <w:sz w:val="26"/>
          <w:szCs w:val="26"/>
          <w:lang w:val="ro-RO"/>
        </w:rPr>
        <w:t xml:space="preserve">.4. </w:t>
      </w:r>
      <w:r w:rsidR="00EE6697" w:rsidRPr="007C442F">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7C442F" w:rsidRDefault="00044ECB" w:rsidP="00EE6697">
      <w:pPr>
        <w:pStyle w:val="BodyText"/>
        <w:ind w:firstLine="720"/>
        <w:rPr>
          <w:sz w:val="26"/>
          <w:szCs w:val="26"/>
          <w:lang w:val="ro-RO"/>
        </w:rPr>
      </w:pPr>
      <w:r w:rsidRPr="007C442F">
        <w:rPr>
          <w:sz w:val="26"/>
          <w:szCs w:val="26"/>
          <w:lang w:val="ro-RO"/>
        </w:rPr>
        <w:t>14.5. Penalităţile de la art.14</w:t>
      </w:r>
      <w:r w:rsidR="00EE6697" w:rsidRPr="007C442F">
        <w:rPr>
          <w:sz w:val="26"/>
          <w:szCs w:val="26"/>
          <w:lang w:val="ro-RO"/>
        </w:rPr>
        <w:t xml:space="preserve">.1. se aplică şi produselor livrate, dar care nu corespund calitativ în perioada de garanţie, până la data remedierii sau înlocuirii lor, in cazul in care furnizorul nu respecta cerintele </w:t>
      </w:r>
      <w:r w:rsidR="0068628E" w:rsidRPr="007C442F">
        <w:rPr>
          <w:sz w:val="26"/>
          <w:szCs w:val="26"/>
          <w:lang w:val="ro-RO"/>
        </w:rPr>
        <w:t>art.13</w:t>
      </w:r>
      <w:r w:rsidR="00EE6697" w:rsidRPr="007C442F">
        <w:rPr>
          <w:sz w:val="26"/>
          <w:szCs w:val="26"/>
          <w:lang w:val="ro-RO"/>
        </w:rPr>
        <w:t>.4.</w:t>
      </w:r>
    </w:p>
    <w:p w:rsidR="00EE6697" w:rsidRPr="007C442F" w:rsidRDefault="00044ECB" w:rsidP="00EE6697">
      <w:pPr>
        <w:pStyle w:val="BodyText"/>
        <w:ind w:firstLine="720"/>
        <w:rPr>
          <w:spacing w:val="-1"/>
          <w:sz w:val="26"/>
          <w:szCs w:val="26"/>
          <w:lang w:val="ro-RO"/>
        </w:rPr>
      </w:pPr>
      <w:r w:rsidRPr="007C442F">
        <w:rPr>
          <w:sz w:val="26"/>
          <w:szCs w:val="26"/>
          <w:lang w:val="ro-RO"/>
        </w:rPr>
        <w:t>14</w:t>
      </w:r>
      <w:r w:rsidR="006A00A0" w:rsidRPr="007C442F">
        <w:rPr>
          <w:sz w:val="26"/>
          <w:szCs w:val="26"/>
          <w:lang w:val="ro-RO"/>
        </w:rPr>
        <w:t>.6</w:t>
      </w:r>
      <w:r w:rsidR="00EE6697" w:rsidRPr="007C442F">
        <w:rPr>
          <w:sz w:val="26"/>
          <w:szCs w:val="26"/>
          <w:lang w:val="ro-RO"/>
        </w:rPr>
        <w:t xml:space="preserve">. În cazul în care achizitorul nu onorează facturile in termenul </w:t>
      </w:r>
      <w:r w:rsidRPr="007C442F">
        <w:rPr>
          <w:spacing w:val="-1"/>
          <w:sz w:val="26"/>
          <w:szCs w:val="26"/>
          <w:lang w:val="ro-RO"/>
        </w:rPr>
        <w:t>scadent prevăzut la articolul 12</w:t>
      </w:r>
      <w:r w:rsidR="00EE6697" w:rsidRPr="007C442F">
        <w:rPr>
          <w:spacing w:val="-1"/>
          <w:sz w:val="26"/>
          <w:szCs w:val="26"/>
          <w:lang w:val="ro-RO"/>
        </w:rPr>
        <w:t xml:space="preserve">.1 din contract, </w:t>
      </w:r>
      <w:r w:rsidR="00EE6697" w:rsidRPr="007C442F">
        <w:rPr>
          <w:sz w:val="26"/>
          <w:szCs w:val="26"/>
          <w:lang w:val="ro-RO"/>
        </w:rPr>
        <w:t xml:space="preserve">atunci este de drept in întârziere şi va plăti penalităţi egale cu </w:t>
      </w:r>
      <w:proofErr w:type="spellStart"/>
      <w:r w:rsidR="00EE6697" w:rsidRPr="007C442F">
        <w:rPr>
          <w:rStyle w:val="l5def1"/>
          <w:rFonts w:ascii="Times New Roman" w:hAnsi="Times New Roman" w:cs="Times New Roman"/>
        </w:rPr>
        <w:t>dobânda</w:t>
      </w:r>
      <w:proofErr w:type="spellEnd"/>
      <w:ins w:id="29" w:author="olga.isac" w:date="2023-08-18T10:49:00Z">
        <w:r w:rsidR="002E5944">
          <w:rPr>
            <w:rStyle w:val="l5def1"/>
            <w:rFonts w:ascii="Times New Roman" w:hAnsi="Times New Roman" w:cs="Times New Roman"/>
          </w:rPr>
          <w:t xml:space="preserve"> </w:t>
        </w:r>
      </w:ins>
      <w:proofErr w:type="spellStart"/>
      <w:r w:rsidR="00EE6697" w:rsidRPr="007C442F">
        <w:rPr>
          <w:rStyle w:val="l5def1"/>
          <w:rFonts w:ascii="Times New Roman" w:hAnsi="Times New Roman" w:cs="Times New Roman"/>
        </w:rPr>
        <w:t>legala</w:t>
      </w:r>
      <w:proofErr w:type="spellEnd"/>
      <w:ins w:id="30" w:author="olga.isac" w:date="2023-08-18T10:49:00Z">
        <w:r w:rsidR="002E5944">
          <w:rPr>
            <w:rStyle w:val="l5def1"/>
            <w:rFonts w:ascii="Times New Roman" w:hAnsi="Times New Roman" w:cs="Times New Roman"/>
          </w:rPr>
          <w:t xml:space="preserve"> </w:t>
        </w:r>
      </w:ins>
      <w:proofErr w:type="spellStart"/>
      <w:r w:rsidR="00EE6697" w:rsidRPr="007C442F">
        <w:rPr>
          <w:rStyle w:val="l5def1"/>
          <w:rFonts w:ascii="Times New Roman" w:hAnsi="Times New Roman" w:cs="Times New Roman"/>
        </w:rPr>
        <w:t>penalizatoare</w:t>
      </w:r>
      <w:proofErr w:type="spellEnd"/>
      <w:r w:rsidR="00EE6697" w:rsidRPr="007C442F">
        <w:rPr>
          <w:spacing w:val="-1"/>
          <w:sz w:val="26"/>
          <w:szCs w:val="26"/>
          <w:lang w:val="ro-RO"/>
        </w:rPr>
        <w:t>, raportate la valoarea</w:t>
      </w:r>
      <w:r w:rsidR="00EE6697" w:rsidRPr="007C442F">
        <w:rPr>
          <w:sz w:val="26"/>
          <w:szCs w:val="26"/>
          <w:lang w:val="ro-RO"/>
        </w:rPr>
        <w:t xml:space="preserve"> neonorata la plata a facturii fara TVA. Respectivele </w:t>
      </w:r>
      <w:r w:rsidR="00EE6697" w:rsidRPr="007C442F">
        <w:rPr>
          <w:spacing w:val="-1"/>
          <w:sz w:val="26"/>
          <w:szCs w:val="26"/>
          <w:lang w:val="ro-RO"/>
        </w:rPr>
        <w:t>penalitati nu pot depăşi valoarea neonorata la plată a facturii.</w:t>
      </w:r>
    </w:p>
    <w:p w:rsidR="00EE6697" w:rsidRPr="007C442F" w:rsidRDefault="00044ECB" w:rsidP="00EE6697">
      <w:pPr>
        <w:pStyle w:val="BodyText"/>
        <w:ind w:firstLine="720"/>
        <w:rPr>
          <w:sz w:val="26"/>
          <w:szCs w:val="26"/>
          <w:lang w:val="ro-RO"/>
        </w:rPr>
      </w:pPr>
      <w:r w:rsidRPr="007C442F">
        <w:rPr>
          <w:sz w:val="26"/>
          <w:szCs w:val="26"/>
          <w:lang w:val="ro-RO"/>
        </w:rPr>
        <w:t>14</w:t>
      </w:r>
      <w:r w:rsidR="006A00A0" w:rsidRPr="007C442F">
        <w:rPr>
          <w:sz w:val="26"/>
          <w:szCs w:val="26"/>
          <w:lang w:val="ro-RO"/>
        </w:rPr>
        <w:t>.7</w:t>
      </w:r>
      <w:r w:rsidR="00EE6697" w:rsidRPr="007C442F">
        <w:rPr>
          <w:sz w:val="26"/>
          <w:szCs w:val="26"/>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7C442F" w:rsidRDefault="00C55BCA" w:rsidP="00EE6697">
      <w:pPr>
        <w:pStyle w:val="BodyText"/>
        <w:ind w:firstLine="720"/>
        <w:rPr>
          <w:sz w:val="26"/>
          <w:szCs w:val="26"/>
          <w:lang w:val="ro-RO"/>
        </w:rPr>
      </w:pPr>
      <w:r w:rsidRPr="007C442F">
        <w:rPr>
          <w:sz w:val="26"/>
          <w:szCs w:val="26"/>
          <w:lang w:val="ro-RO"/>
        </w:rPr>
        <w:t>În cazul in care in decursu</w:t>
      </w:r>
      <w:r w:rsidR="00EE6697" w:rsidRPr="007C442F">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7C442F" w:rsidRDefault="00EE6697" w:rsidP="00EE6697">
      <w:pPr>
        <w:pStyle w:val="BodyText"/>
        <w:ind w:firstLine="720"/>
        <w:rPr>
          <w:sz w:val="26"/>
          <w:szCs w:val="26"/>
          <w:lang w:val="ro-RO"/>
        </w:rPr>
      </w:pPr>
      <w:r w:rsidRPr="007C442F">
        <w:rPr>
          <w:sz w:val="26"/>
          <w:szCs w:val="26"/>
          <w:lang w:val="ro-RO"/>
        </w:rPr>
        <w:t xml:space="preserve">Penalităţile de întârziere se vor </w:t>
      </w:r>
      <w:r w:rsidR="0068628E" w:rsidRPr="007C442F">
        <w:rPr>
          <w:sz w:val="26"/>
          <w:szCs w:val="26"/>
          <w:lang w:val="ro-RO"/>
        </w:rPr>
        <w:t>aplica in conformitate cu art.14</w:t>
      </w:r>
      <w:r w:rsidRPr="007C442F">
        <w:rPr>
          <w:sz w:val="26"/>
          <w:szCs w:val="26"/>
          <w:lang w:val="ro-RO"/>
        </w:rPr>
        <w:t>.1., inclusiv pentru zilele in care produsele au fost pastrate in custodie.</w:t>
      </w:r>
    </w:p>
    <w:p w:rsidR="00EE6697" w:rsidRPr="007C442F" w:rsidRDefault="0068628E" w:rsidP="00EB509F">
      <w:pPr>
        <w:jc w:val="both"/>
        <w:rPr>
          <w:color w:val="000000"/>
          <w:sz w:val="26"/>
          <w:szCs w:val="26"/>
        </w:rPr>
      </w:pPr>
      <w:r w:rsidRPr="007C442F">
        <w:rPr>
          <w:color w:val="000000"/>
          <w:sz w:val="26"/>
          <w:szCs w:val="26"/>
        </w:rPr>
        <w:t>   </w:t>
      </w:r>
      <w:r w:rsidRPr="007C442F">
        <w:rPr>
          <w:color w:val="000000"/>
          <w:sz w:val="26"/>
          <w:szCs w:val="26"/>
        </w:rPr>
        <w:tab/>
        <w:t>14</w:t>
      </w:r>
      <w:r w:rsidR="006A00A0" w:rsidRPr="007C442F">
        <w:rPr>
          <w:color w:val="000000"/>
          <w:sz w:val="26"/>
          <w:szCs w:val="26"/>
        </w:rPr>
        <w:t>.8</w:t>
      </w:r>
      <w:r w:rsidR="00EE6697" w:rsidRPr="007C442F">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7C442F" w:rsidRDefault="0068628E" w:rsidP="00EB509F">
      <w:pPr>
        <w:pStyle w:val="BodyTextIndent3"/>
        <w:spacing w:after="0"/>
        <w:ind w:left="0" w:firstLine="708"/>
        <w:jc w:val="both"/>
        <w:rPr>
          <w:sz w:val="26"/>
          <w:szCs w:val="26"/>
        </w:rPr>
      </w:pPr>
      <w:r w:rsidRPr="007C442F">
        <w:rPr>
          <w:color w:val="000000"/>
          <w:sz w:val="26"/>
          <w:szCs w:val="26"/>
        </w:rPr>
        <w:t>14</w:t>
      </w:r>
      <w:r w:rsidR="006A00A0" w:rsidRPr="007C442F">
        <w:rPr>
          <w:color w:val="000000"/>
          <w:sz w:val="26"/>
          <w:szCs w:val="26"/>
        </w:rPr>
        <w:t>.9</w:t>
      </w:r>
      <w:r w:rsidR="00EE6697" w:rsidRPr="007C442F">
        <w:rPr>
          <w:color w:val="000000"/>
          <w:sz w:val="26"/>
          <w:szCs w:val="26"/>
        </w:rPr>
        <w:t xml:space="preserve">. </w:t>
      </w:r>
      <w:r w:rsidR="00EE6697" w:rsidRPr="007C442F">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7C442F" w:rsidRDefault="0068628E" w:rsidP="00EB509F">
      <w:pPr>
        <w:jc w:val="both"/>
        <w:rPr>
          <w:color w:val="000000"/>
          <w:spacing w:val="-2"/>
          <w:sz w:val="26"/>
          <w:szCs w:val="26"/>
        </w:rPr>
      </w:pPr>
      <w:r w:rsidRPr="007C442F">
        <w:rPr>
          <w:sz w:val="26"/>
          <w:szCs w:val="26"/>
        </w:rPr>
        <w:tab/>
        <w:t>14</w:t>
      </w:r>
      <w:r w:rsidR="006A00A0" w:rsidRPr="007C442F">
        <w:rPr>
          <w:sz w:val="26"/>
          <w:szCs w:val="26"/>
        </w:rPr>
        <w:t>.10</w:t>
      </w:r>
      <w:r w:rsidR="00EE6697" w:rsidRPr="007C442F">
        <w:rPr>
          <w:sz w:val="26"/>
          <w:szCs w:val="26"/>
        </w:rPr>
        <w:t>.</w:t>
      </w:r>
      <w:proofErr w:type="spellStart"/>
      <w:r w:rsidR="00EE6697" w:rsidRPr="007C442F">
        <w:rPr>
          <w:rStyle w:val="BodyTextChar"/>
          <w:color w:val="000000"/>
          <w:sz w:val="26"/>
          <w:szCs w:val="26"/>
        </w:rPr>
        <w:t>Dacă</w:t>
      </w:r>
      <w:proofErr w:type="spellEnd"/>
      <w:ins w:id="31" w:author="olga.isac" w:date="2023-08-18T10:54:00Z">
        <w:r w:rsidR="00E0666A">
          <w:rPr>
            <w:rStyle w:val="BodyTextChar"/>
            <w:color w:val="000000"/>
            <w:sz w:val="26"/>
            <w:szCs w:val="26"/>
          </w:rPr>
          <w:t xml:space="preserve"> </w:t>
        </w:r>
      </w:ins>
      <w:proofErr w:type="spellStart"/>
      <w:r w:rsidR="00EE6697" w:rsidRPr="007C442F">
        <w:rPr>
          <w:rStyle w:val="BodyTextChar"/>
          <w:color w:val="000000"/>
          <w:sz w:val="26"/>
          <w:szCs w:val="26"/>
        </w:rPr>
        <w:t>valoarea</w:t>
      </w:r>
      <w:proofErr w:type="spellEnd"/>
      <w:ins w:id="32" w:author="olga.isac" w:date="2023-08-18T10:54:00Z">
        <w:r w:rsidR="00E0666A">
          <w:rPr>
            <w:rStyle w:val="BodyTextChar"/>
            <w:color w:val="000000"/>
            <w:sz w:val="26"/>
            <w:szCs w:val="26"/>
          </w:rPr>
          <w:t xml:space="preserve"> </w:t>
        </w:r>
      </w:ins>
      <w:proofErr w:type="spellStart"/>
      <w:r w:rsidR="00EE6697" w:rsidRPr="007C442F">
        <w:rPr>
          <w:rStyle w:val="BodyTextChar"/>
          <w:color w:val="000000"/>
          <w:sz w:val="26"/>
          <w:szCs w:val="26"/>
        </w:rPr>
        <w:t>penalităţilor</w:t>
      </w:r>
      <w:proofErr w:type="spellEnd"/>
      <w:r w:rsidR="00EE6697" w:rsidRPr="007C442F">
        <w:rPr>
          <w:rStyle w:val="BodyTextChar"/>
          <w:color w:val="000000"/>
          <w:sz w:val="26"/>
          <w:szCs w:val="26"/>
        </w:rPr>
        <w:t xml:space="preserve"> nu </w:t>
      </w:r>
      <w:proofErr w:type="spellStart"/>
      <w:r w:rsidR="00EE6697" w:rsidRPr="007C442F">
        <w:rPr>
          <w:rStyle w:val="BodyTextChar"/>
          <w:color w:val="000000"/>
          <w:sz w:val="26"/>
          <w:szCs w:val="26"/>
        </w:rPr>
        <w:t>acoperă</w:t>
      </w:r>
      <w:proofErr w:type="spellEnd"/>
      <w:ins w:id="33" w:author="olga.isac" w:date="2023-08-18T10:54:00Z">
        <w:r w:rsidR="00E0666A">
          <w:rPr>
            <w:rStyle w:val="BodyTextChar"/>
            <w:color w:val="000000"/>
            <w:sz w:val="26"/>
            <w:szCs w:val="26"/>
          </w:rPr>
          <w:t xml:space="preserve"> </w:t>
        </w:r>
      </w:ins>
      <w:proofErr w:type="spellStart"/>
      <w:r w:rsidR="00EE6697" w:rsidRPr="007C442F">
        <w:rPr>
          <w:rStyle w:val="BodyTextChar"/>
          <w:color w:val="000000"/>
          <w:sz w:val="26"/>
          <w:szCs w:val="26"/>
        </w:rPr>
        <w:t>prejudiciile</w:t>
      </w:r>
      <w:proofErr w:type="spellEnd"/>
      <w:ins w:id="34" w:author="olga.isac" w:date="2023-08-18T10:54:00Z">
        <w:r w:rsidR="00E0666A">
          <w:rPr>
            <w:rStyle w:val="BodyTextChar"/>
            <w:color w:val="000000"/>
            <w:sz w:val="26"/>
            <w:szCs w:val="26"/>
          </w:rPr>
          <w:t xml:space="preserve"> </w:t>
        </w:r>
      </w:ins>
      <w:proofErr w:type="spellStart"/>
      <w:r w:rsidR="00EE6697" w:rsidRPr="007C442F">
        <w:rPr>
          <w:rStyle w:val="BodyTextChar"/>
          <w:color w:val="000000"/>
          <w:sz w:val="26"/>
          <w:szCs w:val="26"/>
        </w:rPr>
        <w:t>produse</w:t>
      </w:r>
      <w:proofErr w:type="spellEnd"/>
      <w:ins w:id="35" w:author="olga.isac" w:date="2023-08-18T10:54:00Z">
        <w:r w:rsidR="00E0666A">
          <w:rPr>
            <w:rStyle w:val="BodyTextChar"/>
            <w:color w:val="000000"/>
            <w:sz w:val="26"/>
            <w:szCs w:val="26"/>
          </w:rPr>
          <w:t xml:space="preserve"> </w:t>
        </w:r>
      </w:ins>
      <w:proofErr w:type="spellStart"/>
      <w:r w:rsidR="00EE6697" w:rsidRPr="007C442F">
        <w:rPr>
          <w:rStyle w:val="BodyTextChar"/>
          <w:color w:val="000000"/>
          <w:sz w:val="26"/>
          <w:szCs w:val="26"/>
        </w:rPr>
        <w:t>partilor</w:t>
      </w:r>
      <w:proofErr w:type="spellEnd"/>
      <w:ins w:id="36" w:author="olga.isac" w:date="2023-08-18T10:54:00Z">
        <w:r w:rsidR="00E0666A">
          <w:rPr>
            <w:rStyle w:val="BodyTextChar"/>
            <w:color w:val="000000"/>
            <w:sz w:val="26"/>
            <w:szCs w:val="26"/>
          </w:rPr>
          <w:t xml:space="preserve"> </w:t>
        </w:r>
      </w:ins>
      <w:proofErr w:type="spellStart"/>
      <w:r w:rsidR="00EE6697" w:rsidRPr="007C442F">
        <w:rPr>
          <w:rStyle w:val="BodyTextChar"/>
          <w:color w:val="000000"/>
          <w:sz w:val="26"/>
          <w:szCs w:val="26"/>
        </w:rPr>
        <w:t>contractante</w:t>
      </w:r>
      <w:proofErr w:type="spellEnd"/>
      <w:ins w:id="37" w:author="olga.isac" w:date="2023-08-18T10:54:00Z">
        <w:r w:rsidR="00E0666A">
          <w:rPr>
            <w:rStyle w:val="BodyTextChar"/>
            <w:color w:val="000000"/>
            <w:sz w:val="26"/>
            <w:szCs w:val="26"/>
          </w:rPr>
          <w:t xml:space="preserve"> </w:t>
        </w:r>
      </w:ins>
      <w:proofErr w:type="spellStart"/>
      <w:r w:rsidR="00EE6697" w:rsidRPr="007C442F">
        <w:rPr>
          <w:rStyle w:val="BodyTextChar"/>
          <w:color w:val="000000"/>
          <w:sz w:val="26"/>
          <w:szCs w:val="26"/>
        </w:rPr>
        <w:t>prin</w:t>
      </w:r>
      <w:proofErr w:type="spellEnd"/>
      <w:ins w:id="38" w:author="olga.isac" w:date="2023-08-18T10:54:00Z">
        <w:r w:rsidR="00E0666A">
          <w:rPr>
            <w:rStyle w:val="BodyTextChar"/>
            <w:color w:val="000000"/>
            <w:sz w:val="26"/>
            <w:szCs w:val="26"/>
          </w:rPr>
          <w:t xml:space="preserve"> </w:t>
        </w:r>
      </w:ins>
      <w:proofErr w:type="spellStart"/>
      <w:r w:rsidR="00EE6697" w:rsidRPr="007C442F">
        <w:rPr>
          <w:rStyle w:val="BodyTextChar"/>
          <w:color w:val="000000"/>
          <w:sz w:val="26"/>
          <w:szCs w:val="26"/>
        </w:rPr>
        <w:t>nerespectarea</w:t>
      </w:r>
      <w:proofErr w:type="spellEnd"/>
      <w:ins w:id="39" w:author="olga.isac" w:date="2023-08-18T10:54:00Z">
        <w:r w:rsidR="00E0666A">
          <w:rPr>
            <w:rStyle w:val="BodyTextChar"/>
            <w:color w:val="000000"/>
            <w:sz w:val="26"/>
            <w:szCs w:val="26"/>
          </w:rPr>
          <w:t xml:space="preserve"> </w:t>
        </w:r>
      </w:ins>
      <w:proofErr w:type="spellStart"/>
      <w:r w:rsidR="00EE6697" w:rsidRPr="007C442F">
        <w:rPr>
          <w:rStyle w:val="BodyTextChar"/>
          <w:color w:val="000000"/>
          <w:sz w:val="26"/>
          <w:szCs w:val="26"/>
        </w:rPr>
        <w:t>clauzelor</w:t>
      </w:r>
      <w:proofErr w:type="spellEnd"/>
      <w:r w:rsidR="00EE6697" w:rsidRPr="007C442F">
        <w:rPr>
          <w:rStyle w:val="BodyTextChar"/>
          <w:color w:val="000000"/>
          <w:sz w:val="26"/>
          <w:szCs w:val="26"/>
        </w:rPr>
        <w:t xml:space="preserve"> care au </w:t>
      </w:r>
      <w:proofErr w:type="spellStart"/>
      <w:r w:rsidR="00EE6697" w:rsidRPr="007C442F">
        <w:rPr>
          <w:rStyle w:val="BodyTextChar"/>
          <w:color w:val="000000"/>
          <w:sz w:val="26"/>
          <w:szCs w:val="26"/>
        </w:rPr>
        <w:t>dus</w:t>
      </w:r>
      <w:proofErr w:type="spellEnd"/>
      <w:r w:rsidR="00EE6697" w:rsidRPr="007C442F">
        <w:rPr>
          <w:rStyle w:val="BodyTextChar"/>
          <w:color w:val="000000"/>
          <w:sz w:val="26"/>
          <w:szCs w:val="26"/>
        </w:rPr>
        <w:t xml:space="preserve"> la </w:t>
      </w:r>
      <w:proofErr w:type="spellStart"/>
      <w:r w:rsidR="00EE6697" w:rsidRPr="007C442F">
        <w:rPr>
          <w:rStyle w:val="BodyTextChar"/>
          <w:color w:val="000000"/>
          <w:sz w:val="26"/>
          <w:szCs w:val="26"/>
        </w:rPr>
        <w:t>plata</w:t>
      </w:r>
      <w:proofErr w:type="spellEnd"/>
      <w:ins w:id="40" w:author="olga.isac" w:date="2023-08-18T10:54:00Z">
        <w:r w:rsidR="00E0666A">
          <w:rPr>
            <w:rStyle w:val="BodyTextChar"/>
            <w:color w:val="000000"/>
            <w:sz w:val="26"/>
            <w:szCs w:val="26"/>
          </w:rPr>
          <w:t xml:space="preserve"> </w:t>
        </w:r>
      </w:ins>
      <w:proofErr w:type="spellStart"/>
      <w:r w:rsidR="00EE6697" w:rsidRPr="007C442F">
        <w:rPr>
          <w:rStyle w:val="BodyTextChar"/>
          <w:color w:val="000000"/>
          <w:sz w:val="26"/>
          <w:szCs w:val="26"/>
        </w:rPr>
        <w:t>acestor</w:t>
      </w:r>
      <w:proofErr w:type="spellEnd"/>
      <w:ins w:id="41" w:author="olga.isac" w:date="2023-08-18T10:54:00Z">
        <w:r w:rsidR="00E0666A">
          <w:rPr>
            <w:rStyle w:val="BodyTextChar"/>
            <w:color w:val="000000"/>
            <w:sz w:val="26"/>
            <w:szCs w:val="26"/>
          </w:rPr>
          <w:t xml:space="preserve"> </w:t>
        </w:r>
      </w:ins>
      <w:proofErr w:type="spellStart"/>
      <w:r w:rsidR="00EE6697" w:rsidRPr="007C442F">
        <w:rPr>
          <w:rStyle w:val="BodyTextChar"/>
          <w:color w:val="000000"/>
          <w:sz w:val="26"/>
          <w:szCs w:val="26"/>
        </w:rPr>
        <w:t>penalităţi</w:t>
      </w:r>
      <w:proofErr w:type="spellEnd"/>
      <w:r w:rsidR="00EE6697" w:rsidRPr="007C442F">
        <w:rPr>
          <w:rStyle w:val="BodyTextChar"/>
          <w:color w:val="000000"/>
          <w:sz w:val="26"/>
          <w:szCs w:val="26"/>
        </w:rPr>
        <w:t xml:space="preserve">, </w:t>
      </w:r>
      <w:proofErr w:type="spellStart"/>
      <w:r w:rsidR="00EE6697" w:rsidRPr="007C442F">
        <w:rPr>
          <w:rStyle w:val="BodyTextChar"/>
          <w:color w:val="000000"/>
          <w:sz w:val="26"/>
          <w:szCs w:val="26"/>
        </w:rPr>
        <w:t>părţile</w:t>
      </w:r>
      <w:proofErr w:type="spellEnd"/>
      <w:ins w:id="42" w:author="olga.isac" w:date="2023-08-18T10:54:00Z">
        <w:r w:rsidR="00E0666A">
          <w:rPr>
            <w:rStyle w:val="BodyTextChar"/>
            <w:color w:val="000000"/>
            <w:sz w:val="26"/>
            <w:szCs w:val="26"/>
          </w:rPr>
          <w:t xml:space="preserve"> </w:t>
        </w:r>
      </w:ins>
      <w:proofErr w:type="spellStart"/>
      <w:r w:rsidR="00EE6697" w:rsidRPr="007C442F">
        <w:rPr>
          <w:rStyle w:val="BodyTextChar"/>
          <w:color w:val="000000"/>
          <w:sz w:val="26"/>
          <w:szCs w:val="26"/>
        </w:rPr>
        <w:t>contractante</w:t>
      </w:r>
      <w:proofErr w:type="spellEnd"/>
      <w:r w:rsidR="00EE6697" w:rsidRPr="007C442F">
        <w:rPr>
          <w:rStyle w:val="BodyTextChar"/>
          <w:color w:val="000000"/>
          <w:sz w:val="26"/>
          <w:szCs w:val="26"/>
        </w:rPr>
        <w:t xml:space="preserve"> pot </w:t>
      </w:r>
      <w:proofErr w:type="spellStart"/>
      <w:r w:rsidR="00EE6697" w:rsidRPr="007C442F">
        <w:rPr>
          <w:rStyle w:val="BodyTextChar"/>
          <w:color w:val="000000"/>
          <w:sz w:val="26"/>
          <w:szCs w:val="26"/>
        </w:rPr>
        <w:t>percepe</w:t>
      </w:r>
      <w:proofErr w:type="spellEnd"/>
      <w:ins w:id="43" w:author="olga.isac" w:date="2023-08-18T10:55:00Z">
        <w:r w:rsidR="00E0666A">
          <w:rPr>
            <w:rStyle w:val="BodyTextChar"/>
            <w:color w:val="000000"/>
            <w:sz w:val="26"/>
            <w:szCs w:val="26"/>
          </w:rPr>
          <w:t xml:space="preserve"> </w:t>
        </w:r>
      </w:ins>
      <w:proofErr w:type="spellStart"/>
      <w:r w:rsidR="00EE6697" w:rsidRPr="007C442F">
        <w:rPr>
          <w:rStyle w:val="BodyTextChar"/>
          <w:color w:val="000000"/>
          <w:sz w:val="26"/>
          <w:szCs w:val="26"/>
        </w:rPr>
        <w:t>partenerului</w:t>
      </w:r>
      <w:proofErr w:type="spellEnd"/>
      <w:r w:rsidR="00EE6697" w:rsidRPr="007C442F">
        <w:rPr>
          <w:rStyle w:val="BodyTextChar"/>
          <w:color w:val="000000"/>
          <w:sz w:val="26"/>
          <w:szCs w:val="26"/>
        </w:rPr>
        <w:t xml:space="preserve"> de contract </w:t>
      </w:r>
      <w:proofErr w:type="spellStart"/>
      <w:r w:rsidR="00EE6697" w:rsidRPr="007C442F">
        <w:rPr>
          <w:rStyle w:val="BodyTextChar"/>
          <w:color w:val="000000"/>
          <w:sz w:val="26"/>
          <w:szCs w:val="26"/>
        </w:rPr>
        <w:t>daune</w:t>
      </w:r>
      <w:proofErr w:type="spellEnd"/>
      <w:r w:rsidR="00EE6697" w:rsidRPr="007C442F">
        <w:rPr>
          <w:rStyle w:val="BodyTextChar"/>
          <w:color w:val="000000"/>
          <w:sz w:val="26"/>
          <w:szCs w:val="26"/>
        </w:rPr>
        <w:t xml:space="preserve"> - </w:t>
      </w:r>
      <w:proofErr w:type="spellStart"/>
      <w:r w:rsidR="00EE6697" w:rsidRPr="007C442F">
        <w:rPr>
          <w:rStyle w:val="BodyTextChar"/>
          <w:color w:val="000000"/>
          <w:sz w:val="26"/>
          <w:szCs w:val="26"/>
        </w:rPr>
        <w:t>interese</w:t>
      </w:r>
      <w:proofErr w:type="spellEnd"/>
      <w:r w:rsidR="00EE6697" w:rsidRPr="007C442F">
        <w:rPr>
          <w:rStyle w:val="BodyTextChar"/>
          <w:color w:val="000000"/>
          <w:sz w:val="26"/>
          <w:szCs w:val="26"/>
        </w:rPr>
        <w:t xml:space="preserve">, conform </w:t>
      </w:r>
      <w:proofErr w:type="spellStart"/>
      <w:r w:rsidR="00EE6697" w:rsidRPr="007C442F">
        <w:rPr>
          <w:rStyle w:val="BodyTextChar"/>
          <w:color w:val="000000"/>
          <w:sz w:val="26"/>
          <w:szCs w:val="26"/>
        </w:rPr>
        <w:t>reglementărilor</w:t>
      </w:r>
      <w:proofErr w:type="spellEnd"/>
      <w:ins w:id="44" w:author="olga.isac" w:date="2023-08-18T10:55:00Z">
        <w:r w:rsidR="00E0666A">
          <w:rPr>
            <w:rStyle w:val="BodyTextChar"/>
            <w:color w:val="000000"/>
            <w:sz w:val="26"/>
            <w:szCs w:val="26"/>
          </w:rPr>
          <w:t xml:space="preserve"> </w:t>
        </w:r>
      </w:ins>
      <w:proofErr w:type="spellStart"/>
      <w:r w:rsidR="00EE6697" w:rsidRPr="007C442F">
        <w:rPr>
          <w:rStyle w:val="BodyTextChar"/>
          <w:color w:val="000000"/>
          <w:sz w:val="26"/>
          <w:szCs w:val="26"/>
        </w:rPr>
        <w:t>legale</w:t>
      </w:r>
      <w:proofErr w:type="spellEnd"/>
      <w:ins w:id="45" w:author="olga.isac" w:date="2023-08-18T10:55:00Z">
        <w:r w:rsidR="00E0666A">
          <w:rPr>
            <w:rStyle w:val="BodyTextChar"/>
            <w:color w:val="000000"/>
            <w:sz w:val="26"/>
            <w:szCs w:val="26"/>
          </w:rPr>
          <w:t xml:space="preserve"> </w:t>
        </w:r>
      </w:ins>
      <w:proofErr w:type="spellStart"/>
      <w:r w:rsidR="00EE6697" w:rsidRPr="007C442F">
        <w:rPr>
          <w:rStyle w:val="BodyTextChar"/>
          <w:color w:val="000000"/>
          <w:sz w:val="26"/>
          <w:szCs w:val="26"/>
        </w:rPr>
        <w:t>în</w:t>
      </w:r>
      <w:proofErr w:type="spellEnd"/>
      <w:ins w:id="46" w:author="olga.isac" w:date="2023-08-18T10:55:00Z">
        <w:r w:rsidR="00E0666A">
          <w:rPr>
            <w:rStyle w:val="BodyTextChar"/>
            <w:color w:val="000000"/>
            <w:sz w:val="26"/>
            <w:szCs w:val="26"/>
          </w:rPr>
          <w:t xml:space="preserve"> </w:t>
        </w:r>
      </w:ins>
      <w:proofErr w:type="spellStart"/>
      <w:r w:rsidR="00EE6697" w:rsidRPr="007C442F">
        <w:rPr>
          <w:rStyle w:val="BodyTextChar"/>
          <w:color w:val="000000"/>
          <w:sz w:val="26"/>
          <w:szCs w:val="26"/>
        </w:rPr>
        <w:t>vigoare</w:t>
      </w:r>
      <w:proofErr w:type="spellEnd"/>
      <w:r w:rsidR="00EE6697" w:rsidRPr="007C442F">
        <w:rPr>
          <w:rStyle w:val="BodyTextChar"/>
          <w:color w:val="000000"/>
          <w:sz w:val="26"/>
          <w:szCs w:val="26"/>
        </w:rPr>
        <w:t xml:space="preserve">, </w:t>
      </w:r>
      <w:proofErr w:type="spellStart"/>
      <w:r w:rsidR="00EE6697" w:rsidRPr="007C442F">
        <w:rPr>
          <w:rStyle w:val="BodyTextChar"/>
          <w:color w:val="000000"/>
          <w:sz w:val="26"/>
          <w:szCs w:val="26"/>
        </w:rPr>
        <w:t>până</w:t>
      </w:r>
      <w:proofErr w:type="spellEnd"/>
      <w:r w:rsidR="00EE6697" w:rsidRPr="007C442F">
        <w:rPr>
          <w:rStyle w:val="BodyTextChar"/>
          <w:color w:val="000000"/>
          <w:sz w:val="26"/>
          <w:szCs w:val="26"/>
        </w:rPr>
        <w:t xml:space="preserve"> la </w:t>
      </w:r>
      <w:proofErr w:type="spellStart"/>
      <w:r w:rsidR="00EE6697" w:rsidRPr="007C442F">
        <w:rPr>
          <w:rStyle w:val="BodyTextChar"/>
          <w:color w:val="000000"/>
          <w:sz w:val="26"/>
          <w:szCs w:val="26"/>
        </w:rPr>
        <w:t>acoperirea</w:t>
      </w:r>
      <w:proofErr w:type="spellEnd"/>
      <w:ins w:id="47" w:author="olga.isac" w:date="2023-08-18T10:55:00Z">
        <w:r w:rsidR="00E0666A">
          <w:rPr>
            <w:rStyle w:val="BodyTextChar"/>
            <w:color w:val="000000"/>
            <w:sz w:val="26"/>
            <w:szCs w:val="26"/>
          </w:rPr>
          <w:t xml:space="preserve"> </w:t>
        </w:r>
      </w:ins>
      <w:proofErr w:type="spellStart"/>
      <w:r w:rsidR="00EE6697" w:rsidRPr="007C442F">
        <w:rPr>
          <w:rStyle w:val="BodyTextChar"/>
          <w:color w:val="000000"/>
          <w:sz w:val="26"/>
          <w:szCs w:val="26"/>
        </w:rPr>
        <w:t>prejudiciului</w:t>
      </w:r>
      <w:proofErr w:type="spellEnd"/>
      <w:ins w:id="48" w:author="olga.isac" w:date="2023-08-18T10:55:00Z">
        <w:r w:rsidR="00E0666A">
          <w:rPr>
            <w:rStyle w:val="BodyTextChar"/>
            <w:color w:val="000000"/>
            <w:sz w:val="26"/>
            <w:szCs w:val="26"/>
          </w:rPr>
          <w:t xml:space="preserve"> </w:t>
        </w:r>
      </w:ins>
      <w:proofErr w:type="spellStart"/>
      <w:r w:rsidR="00EE6697" w:rsidRPr="007C442F">
        <w:rPr>
          <w:rStyle w:val="BodyTextChar"/>
          <w:color w:val="000000"/>
          <w:sz w:val="26"/>
          <w:szCs w:val="26"/>
        </w:rPr>
        <w:t>produs</w:t>
      </w:r>
      <w:proofErr w:type="spellEnd"/>
      <w:r w:rsidR="00EE6697" w:rsidRPr="007C442F">
        <w:rPr>
          <w:rStyle w:val="BodyTextChar"/>
          <w:color w:val="000000"/>
          <w:sz w:val="26"/>
          <w:szCs w:val="26"/>
        </w:rPr>
        <w:t xml:space="preserve">, la </w:t>
      </w:r>
      <w:proofErr w:type="spellStart"/>
      <w:r w:rsidR="00EE6697" w:rsidRPr="007C442F">
        <w:rPr>
          <w:rStyle w:val="BodyTextChar"/>
          <w:color w:val="000000"/>
          <w:sz w:val="26"/>
          <w:szCs w:val="26"/>
        </w:rPr>
        <w:t>valori</w:t>
      </w:r>
      <w:proofErr w:type="spellEnd"/>
      <w:ins w:id="49" w:author="olga.isac" w:date="2023-08-18T10:55:00Z">
        <w:r w:rsidR="00E0666A">
          <w:rPr>
            <w:rStyle w:val="BodyTextChar"/>
            <w:color w:val="000000"/>
            <w:sz w:val="26"/>
            <w:szCs w:val="26"/>
          </w:rPr>
          <w:t xml:space="preserve"> </w:t>
        </w:r>
      </w:ins>
      <w:proofErr w:type="spellStart"/>
      <w:r w:rsidR="00EE6697" w:rsidRPr="007C442F">
        <w:rPr>
          <w:rStyle w:val="BodyTextChar"/>
          <w:color w:val="000000"/>
          <w:sz w:val="26"/>
          <w:szCs w:val="26"/>
        </w:rPr>
        <w:t>demonstrabile</w:t>
      </w:r>
      <w:proofErr w:type="spellEnd"/>
      <w:r w:rsidR="00EE6697" w:rsidRPr="007C442F">
        <w:rPr>
          <w:rStyle w:val="BodyTextChar"/>
          <w:color w:val="000000"/>
          <w:sz w:val="26"/>
          <w:szCs w:val="26"/>
        </w:rPr>
        <w:t xml:space="preserve"> cu </w:t>
      </w:r>
      <w:proofErr w:type="spellStart"/>
      <w:r w:rsidR="00EE6697" w:rsidRPr="007C442F">
        <w:rPr>
          <w:rStyle w:val="BodyTextChar"/>
          <w:color w:val="000000"/>
          <w:sz w:val="26"/>
          <w:szCs w:val="26"/>
        </w:rPr>
        <w:t>documente</w:t>
      </w:r>
      <w:proofErr w:type="spellEnd"/>
      <w:r w:rsidR="00EE6697" w:rsidRPr="007C442F">
        <w:rPr>
          <w:color w:val="000000"/>
          <w:spacing w:val="-2"/>
          <w:sz w:val="26"/>
          <w:szCs w:val="26"/>
        </w:rPr>
        <w:t>.</w:t>
      </w:r>
    </w:p>
    <w:p w:rsidR="00ED0811" w:rsidRPr="007C442F" w:rsidRDefault="00ED0811" w:rsidP="00082A04">
      <w:pPr>
        <w:jc w:val="both"/>
        <w:rPr>
          <w:b/>
          <w:color w:val="000000"/>
          <w:sz w:val="26"/>
          <w:szCs w:val="26"/>
        </w:rPr>
      </w:pPr>
      <w:r w:rsidRPr="007C442F">
        <w:rPr>
          <w:b/>
          <w:color w:val="000000"/>
          <w:sz w:val="26"/>
          <w:szCs w:val="26"/>
        </w:rPr>
        <w:t xml:space="preserve">   15. Ambalare şi marcare </w:t>
      </w:r>
    </w:p>
    <w:p w:rsidR="00ED0811" w:rsidRPr="007C442F" w:rsidRDefault="00ED0811" w:rsidP="00082A04">
      <w:pPr>
        <w:jc w:val="both"/>
        <w:rPr>
          <w:sz w:val="26"/>
          <w:szCs w:val="26"/>
        </w:rPr>
      </w:pPr>
      <w:r w:rsidRPr="007C442F">
        <w:rPr>
          <w:color w:val="000000"/>
          <w:sz w:val="26"/>
          <w:szCs w:val="26"/>
        </w:rPr>
        <w:t>   </w:t>
      </w:r>
      <w:r w:rsidRPr="007C442F">
        <w:rPr>
          <w:color w:val="000000"/>
          <w:sz w:val="26"/>
          <w:szCs w:val="26"/>
        </w:rPr>
        <w:tab/>
        <w:t xml:space="preserve">15.1. (1) Furnizorul are obligaţia de a ambala produsele pentru ca acestea să facă faţă, fără limitare, la manipularea dură din timpul transportului, </w:t>
      </w:r>
      <w:r w:rsidRPr="007C442F">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7C442F" w:rsidRDefault="00ED0811" w:rsidP="00082A04">
      <w:pPr>
        <w:jc w:val="both"/>
        <w:rPr>
          <w:sz w:val="26"/>
          <w:szCs w:val="26"/>
        </w:rPr>
      </w:pPr>
      <w:r w:rsidRPr="007C442F">
        <w:rPr>
          <w:sz w:val="26"/>
          <w:szCs w:val="26"/>
        </w:rPr>
        <w:t>   </w:t>
      </w:r>
      <w:r w:rsidRPr="007C442F">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7C442F" w:rsidRDefault="00ED0811" w:rsidP="00082A04">
      <w:pPr>
        <w:ind w:firstLine="708"/>
        <w:jc w:val="both"/>
        <w:rPr>
          <w:color w:val="000000"/>
          <w:sz w:val="26"/>
          <w:szCs w:val="26"/>
        </w:rPr>
      </w:pPr>
      <w:r w:rsidRPr="007C442F">
        <w:rPr>
          <w:color w:val="000000"/>
          <w:sz w:val="26"/>
          <w:szCs w:val="26"/>
        </w:rPr>
        <w:t>15.2. Marcajul se face conform standardelor, caietelor de sarcini, documentaţiilor tehnice de produs, normelor interne departamentale, etc.</w:t>
      </w:r>
    </w:p>
    <w:p w:rsidR="00ED0811" w:rsidRDefault="00ED0811" w:rsidP="00082A04">
      <w:pPr>
        <w:ind w:firstLine="708"/>
        <w:jc w:val="both"/>
        <w:rPr>
          <w:color w:val="000000"/>
          <w:sz w:val="26"/>
          <w:szCs w:val="26"/>
        </w:rPr>
      </w:pPr>
      <w:r w:rsidRPr="007C442F">
        <w:rPr>
          <w:color w:val="000000"/>
          <w:sz w:val="26"/>
          <w:szCs w:val="26"/>
        </w:rPr>
        <w:t>15.3. Toate materialele de ambalare a produselor, precum şi toate materialele necesare protecţiei coletelor (paleţi de lemn, foi de protecţie etc.) rămân în proprietatea achizitorului.</w:t>
      </w:r>
    </w:p>
    <w:p w:rsidR="007C442F" w:rsidRPr="007C442F" w:rsidRDefault="007C442F" w:rsidP="00082A04">
      <w:pPr>
        <w:ind w:firstLine="708"/>
        <w:jc w:val="both"/>
        <w:rPr>
          <w:color w:val="000000"/>
          <w:sz w:val="26"/>
          <w:szCs w:val="26"/>
        </w:rPr>
      </w:pPr>
    </w:p>
    <w:p w:rsidR="00ED0811" w:rsidRPr="007C442F" w:rsidRDefault="00ED0811" w:rsidP="00082A04">
      <w:pPr>
        <w:jc w:val="both"/>
        <w:rPr>
          <w:b/>
          <w:color w:val="000000"/>
          <w:sz w:val="26"/>
          <w:szCs w:val="26"/>
        </w:rPr>
      </w:pPr>
      <w:r w:rsidRPr="007C442F">
        <w:rPr>
          <w:color w:val="000000"/>
          <w:sz w:val="26"/>
          <w:szCs w:val="26"/>
        </w:rPr>
        <w:lastRenderedPageBreak/>
        <w:t>   </w:t>
      </w:r>
      <w:r w:rsidRPr="007C442F">
        <w:rPr>
          <w:b/>
          <w:color w:val="000000"/>
          <w:sz w:val="26"/>
          <w:szCs w:val="26"/>
        </w:rPr>
        <w:t xml:space="preserve">16. Livrarea şi documentele care însoţesc produsele </w:t>
      </w:r>
    </w:p>
    <w:p w:rsidR="00ED0811" w:rsidRPr="007C442F" w:rsidRDefault="00ED0811" w:rsidP="00082A04">
      <w:pPr>
        <w:jc w:val="both"/>
        <w:rPr>
          <w:sz w:val="26"/>
          <w:szCs w:val="26"/>
        </w:rPr>
      </w:pPr>
      <w:r w:rsidRPr="007C442F">
        <w:rPr>
          <w:color w:val="000000"/>
          <w:sz w:val="26"/>
          <w:szCs w:val="26"/>
        </w:rPr>
        <w:t>   </w:t>
      </w:r>
      <w:r w:rsidRPr="007C442F">
        <w:rPr>
          <w:color w:val="000000"/>
          <w:sz w:val="26"/>
          <w:szCs w:val="26"/>
        </w:rPr>
        <w:tab/>
      </w:r>
      <w:r w:rsidRPr="007C442F">
        <w:rPr>
          <w:sz w:val="26"/>
          <w:szCs w:val="26"/>
        </w:rPr>
        <w:t>16.1. Furnizorul are obligaţia de a livra produsele în condiţiile DDP,</w:t>
      </w:r>
      <w:ins w:id="50" w:author="olga.isac" w:date="2023-08-18T10:56:00Z">
        <w:r w:rsidR="00E0666A">
          <w:rPr>
            <w:sz w:val="26"/>
            <w:szCs w:val="26"/>
          </w:rPr>
          <w:t xml:space="preserve"> </w:t>
        </w:r>
      </w:ins>
      <w:r w:rsidRPr="007C442F">
        <w:rPr>
          <w:sz w:val="26"/>
          <w:szCs w:val="26"/>
        </w:rPr>
        <w:t>la adresele mentionate la art. 1</w:t>
      </w:r>
      <w:r w:rsidR="0068628E" w:rsidRPr="007C442F">
        <w:rPr>
          <w:sz w:val="26"/>
          <w:szCs w:val="26"/>
        </w:rPr>
        <w:t>1</w:t>
      </w:r>
      <w:r w:rsidRPr="007C442F">
        <w:rPr>
          <w:sz w:val="26"/>
          <w:szCs w:val="26"/>
        </w:rPr>
        <w:t>.3.</w:t>
      </w:r>
    </w:p>
    <w:p w:rsidR="006667FC" w:rsidRPr="007C442F" w:rsidRDefault="006667FC" w:rsidP="006667FC">
      <w:pPr>
        <w:ind w:firstLine="708"/>
        <w:jc w:val="both"/>
        <w:rPr>
          <w:sz w:val="26"/>
          <w:szCs w:val="26"/>
        </w:rPr>
      </w:pPr>
      <w:r w:rsidRPr="007C442F">
        <w:rPr>
          <w:sz w:val="26"/>
          <w:szCs w:val="26"/>
        </w:rPr>
        <w:t>Furnizorul va livra produsele în cantitatea, calitatea şi la termenele prevăzute în anexa nr.1 la contract, în intervalul orar 7,00 - 15,00 în zilele de luni până joi și</w:t>
      </w:r>
      <w:ins w:id="51" w:author="olga.isac" w:date="2023-08-18T10:56:00Z">
        <w:r w:rsidR="00E0666A">
          <w:rPr>
            <w:sz w:val="26"/>
            <w:szCs w:val="26"/>
          </w:rPr>
          <w:t xml:space="preserve"> </w:t>
        </w:r>
      </w:ins>
      <w:r w:rsidRPr="007C442F">
        <w:rPr>
          <w:sz w:val="26"/>
          <w:szCs w:val="26"/>
        </w:rPr>
        <w:t>în intervalul orar 7,00 - 13,00 în ziua de vineri.</w:t>
      </w:r>
    </w:p>
    <w:p w:rsidR="00ED0811" w:rsidRPr="007C442F" w:rsidRDefault="00ED0811" w:rsidP="00082A04">
      <w:pPr>
        <w:ind w:firstLine="708"/>
        <w:jc w:val="both"/>
        <w:rPr>
          <w:color w:val="FF0000"/>
          <w:sz w:val="26"/>
          <w:szCs w:val="26"/>
        </w:rPr>
      </w:pPr>
      <w:r w:rsidRPr="007C442F">
        <w:rPr>
          <w:color w:val="000000"/>
          <w:sz w:val="26"/>
          <w:szCs w:val="26"/>
        </w:rPr>
        <w:t>16.2. Furnizorul are obligaţia de a livra produsele la destinaţia finală indicată de achizitor, respectând termenele de livrare convenite prin contract.</w:t>
      </w:r>
    </w:p>
    <w:p w:rsidR="00ED0811" w:rsidRPr="007C442F" w:rsidRDefault="00ED0811" w:rsidP="00082A04">
      <w:pPr>
        <w:jc w:val="both"/>
        <w:rPr>
          <w:color w:val="000000"/>
          <w:sz w:val="26"/>
          <w:szCs w:val="26"/>
        </w:rPr>
      </w:pPr>
      <w:r w:rsidRPr="007C442F">
        <w:rPr>
          <w:color w:val="000000"/>
          <w:sz w:val="26"/>
          <w:szCs w:val="26"/>
        </w:rPr>
        <w:t>   </w:t>
      </w:r>
      <w:r w:rsidRPr="007C442F">
        <w:rPr>
          <w:color w:val="000000"/>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7C442F" w:rsidRDefault="00ED0811" w:rsidP="00082A04">
      <w:pPr>
        <w:jc w:val="both"/>
        <w:rPr>
          <w:color w:val="000000"/>
          <w:sz w:val="26"/>
          <w:szCs w:val="26"/>
        </w:rPr>
      </w:pPr>
      <w:r w:rsidRPr="007C442F">
        <w:rPr>
          <w:color w:val="000000"/>
          <w:sz w:val="26"/>
          <w:szCs w:val="26"/>
        </w:rPr>
        <w:t>   </w:t>
      </w:r>
      <w:r w:rsidRPr="007C442F">
        <w:rPr>
          <w:color w:val="000000"/>
          <w:sz w:val="26"/>
          <w:szCs w:val="26"/>
        </w:rPr>
        <w:tab/>
        <w:t xml:space="preserve">(2) Furnizorul va transmite achizitorului documentele care însoţesc produsele. Fiecare tranşă de livrare va fi însoţită obligatoriu de documentele prevăzute la </w:t>
      </w:r>
      <w:r w:rsidRPr="007C442F">
        <w:rPr>
          <w:sz w:val="26"/>
          <w:szCs w:val="26"/>
        </w:rPr>
        <w:t>art.1</w:t>
      </w:r>
      <w:r w:rsidR="0068628E" w:rsidRPr="007C442F">
        <w:rPr>
          <w:sz w:val="26"/>
          <w:szCs w:val="26"/>
        </w:rPr>
        <w:t>1</w:t>
      </w:r>
      <w:r w:rsidRPr="007C442F">
        <w:rPr>
          <w:sz w:val="26"/>
          <w:szCs w:val="26"/>
        </w:rPr>
        <w:t>.8.</w:t>
      </w:r>
    </w:p>
    <w:p w:rsidR="00ED0811" w:rsidRPr="007C442F" w:rsidRDefault="00ED0811" w:rsidP="00082A04">
      <w:pPr>
        <w:jc w:val="both"/>
        <w:rPr>
          <w:color w:val="000000"/>
          <w:sz w:val="26"/>
          <w:szCs w:val="26"/>
        </w:rPr>
      </w:pPr>
      <w:r w:rsidRPr="007C442F">
        <w:rPr>
          <w:color w:val="000000"/>
          <w:sz w:val="26"/>
          <w:szCs w:val="26"/>
        </w:rPr>
        <w:t>   </w:t>
      </w:r>
      <w:r w:rsidRPr="007C442F">
        <w:rPr>
          <w:color w:val="000000"/>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7C442F" w:rsidRDefault="00ED0811" w:rsidP="00082A04">
      <w:pPr>
        <w:jc w:val="both"/>
        <w:rPr>
          <w:color w:val="000000"/>
          <w:sz w:val="26"/>
          <w:szCs w:val="26"/>
        </w:rPr>
      </w:pPr>
      <w:r w:rsidRPr="007C442F">
        <w:rPr>
          <w:color w:val="000000"/>
          <w:sz w:val="26"/>
          <w:szCs w:val="26"/>
        </w:rPr>
        <w:t>   </w:t>
      </w:r>
      <w:r w:rsidRPr="007C442F">
        <w:rPr>
          <w:color w:val="000000"/>
          <w:sz w:val="26"/>
          <w:szCs w:val="26"/>
        </w:rPr>
        <w:tab/>
        <w:t>16.5. Livrarea produselor se consideră încheiată în momentul în care sunt îndeplinite prevederile clauzelor de recepţie a produselor.</w:t>
      </w:r>
    </w:p>
    <w:p w:rsidR="00ED0811" w:rsidRPr="007C442F" w:rsidRDefault="00ED0811" w:rsidP="00082A04">
      <w:pPr>
        <w:jc w:val="both"/>
        <w:rPr>
          <w:b/>
          <w:color w:val="000000"/>
          <w:sz w:val="26"/>
          <w:szCs w:val="26"/>
        </w:rPr>
      </w:pPr>
      <w:r w:rsidRPr="007C442F">
        <w:rPr>
          <w:b/>
          <w:color w:val="000000"/>
          <w:sz w:val="26"/>
          <w:szCs w:val="26"/>
        </w:rPr>
        <w:t xml:space="preserve">17. Asigurări </w:t>
      </w:r>
    </w:p>
    <w:p w:rsidR="00ED0811" w:rsidRPr="007C442F" w:rsidRDefault="00ED0811" w:rsidP="00082A04">
      <w:pPr>
        <w:jc w:val="both"/>
        <w:rPr>
          <w:color w:val="000000"/>
          <w:sz w:val="26"/>
          <w:szCs w:val="26"/>
        </w:rPr>
      </w:pPr>
      <w:r w:rsidRPr="007C442F">
        <w:rPr>
          <w:color w:val="000000"/>
          <w:sz w:val="26"/>
          <w:szCs w:val="26"/>
        </w:rPr>
        <w:t>   </w:t>
      </w:r>
      <w:r w:rsidRPr="007C442F">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7C442F" w:rsidRDefault="00DE34DF" w:rsidP="006C33F6">
      <w:pPr>
        <w:jc w:val="both"/>
        <w:rPr>
          <w:b/>
          <w:color w:val="000000"/>
          <w:sz w:val="26"/>
          <w:szCs w:val="26"/>
        </w:rPr>
      </w:pPr>
      <w:r w:rsidRPr="007C442F">
        <w:rPr>
          <w:b/>
          <w:color w:val="000000"/>
          <w:sz w:val="26"/>
          <w:szCs w:val="26"/>
        </w:rPr>
        <w:t>18</w:t>
      </w:r>
      <w:r w:rsidR="00ED0811" w:rsidRPr="007C442F">
        <w:rPr>
          <w:b/>
          <w:color w:val="000000"/>
          <w:sz w:val="26"/>
          <w:szCs w:val="26"/>
        </w:rPr>
        <w:t xml:space="preserve">. Amendamente </w:t>
      </w:r>
    </w:p>
    <w:p w:rsidR="00ED0811" w:rsidRPr="007C442F" w:rsidRDefault="00ED0811" w:rsidP="00EF4FFD">
      <w:pPr>
        <w:jc w:val="both"/>
        <w:rPr>
          <w:sz w:val="26"/>
          <w:szCs w:val="26"/>
        </w:rPr>
      </w:pPr>
      <w:r w:rsidRPr="007C442F">
        <w:rPr>
          <w:color w:val="000000"/>
          <w:sz w:val="26"/>
          <w:szCs w:val="26"/>
        </w:rPr>
        <w:tab/>
      </w:r>
      <w:r w:rsidR="006F03A7" w:rsidRPr="007C442F">
        <w:rPr>
          <w:color w:val="000000"/>
          <w:sz w:val="26"/>
          <w:szCs w:val="26"/>
        </w:rPr>
        <w:t>19</w:t>
      </w:r>
      <w:r w:rsidR="00DE34DF" w:rsidRPr="007C442F">
        <w:rPr>
          <w:color w:val="000000"/>
          <w:sz w:val="26"/>
          <w:szCs w:val="26"/>
        </w:rPr>
        <w:t>.1</w:t>
      </w:r>
      <w:r w:rsidRPr="007C442F">
        <w:rPr>
          <w:color w:val="000000"/>
          <w:sz w:val="26"/>
          <w:szCs w:val="26"/>
        </w:rPr>
        <w:t xml:space="preserve">. </w:t>
      </w:r>
      <w:r w:rsidRPr="007C442F">
        <w:rPr>
          <w:rStyle w:val="l5def1"/>
          <w:rFonts w:ascii="Times New Roman" w:hAnsi="Times New Roman" w:cs="Times New Roman"/>
          <w:iCs/>
        </w:rPr>
        <w:t>Drept</w:t>
      </w:r>
      <w:r w:rsidR="00764610" w:rsidRPr="007C442F">
        <w:rPr>
          <w:rStyle w:val="l5def1"/>
          <w:rFonts w:ascii="Times New Roman" w:hAnsi="Times New Roman" w:cs="Times New Roman"/>
          <w:iCs/>
        </w:rPr>
        <w:t>urile şi obligaţiile furnizor</w:t>
      </w:r>
      <w:r w:rsidRPr="007C442F">
        <w:rPr>
          <w:rStyle w:val="l5def1"/>
          <w:rFonts w:ascii="Times New Roman" w:hAnsi="Times New Roman" w:cs="Times New Roman"/>
          <w:iCs/>
        </w:rPr>
        <w:t xml:space="preserve">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sidRPr="007C442F">
        <w:rPr>
          <w:rStyle w:val="l5def1"/>
          <w:rFonts w:ascii="Times New Roman" w:hAnsi="Times New Roman" w:cs="Times New Roman"/>
          <w:iCs/>
        </w:rPr>
        <w:t>L</w:t>
      </w:r>
      <w:r w:rsidRPr="007C442F">
        <w:rPr>
          <w:rStyle w:val="l5def1"/>
          <w:rFonts w:ascii="Times New Roman" w:hAnsi="Times New Roman" w:cs="Times New Roman"/>
          <w:iCs/>
        </w:rPr>
        <w:t>ege</w:t>
      </w:r>
      <w:r w:rsidR="00EF4FFD" w:rsidRPr="007C442F">
        <w:rPr>
          <w:rStyle w:val="l5def1"/>
          <w:rFonts w:ascii="Times New Roman" w:hAnsi="Times New Roman" w:cs="Times New Roman"/>
          <w:iCs/>
        </w:rPr>
        <w:t>a achizitiilor sectoriale nr. 99/2016</w:t>
      </w:r>
      <w:r w:rsidRPr="007C442F">
        <w:rPr>
          <w:rStyle w:val="l5def1"/>
          <w:rFonts w:ascii="Times New Roman" w:hAnsi="Times New Roman" w:cs="Times New Roman"/>
          <w:iCs/>
        </w:rPr>
        <w:t>.</w:t>
      </w:r>
    </w:p>
    <w:p w:rsidR="00D8534C" w:rsidRPr="007C442F" w:rsidRDefault="006F03A7" w:rsidP="00AB4C2F">
      <w:pPr>
        <w:ind w:firstLine="708"/>
        <w:jc w:val="both"/>
        <w:rPr>
          <w:color w:val="000000"/>
          <w:sz w:val="26"/>
          <w:szCs w:val="26"/>
        </w:rPr>
      </w:pPr>
      <w:r w:rsidRPr="007C442F">
        <w:rPr>
          <w:rStyle w:val="l5def1"/>
          <w:rFonts w:ascii="Times New Roman" w:hAnsi="Times New Roman" w:cs="Times New Roman"/>
        </w:rPr>
        <w:t>19</w:t>
      </w:r>
      <w:r w:rsidR="00DE34DF" w:rsidRPr="007C442F">
        <w:rPr>
          <w:rStyle w:val="l5def1"/>
          <w:rFonts w:ascii="Times New Roman" w:hAnsi="Times New Roman" w:cs="Times New Roman"/>
        </w:rPr>
        <w:t>.2</w:t>
      </w:r>
      <w:r w:rsidR="00ED0811" w:rsidRPr="007C442F">
        <w:rPr>
          <w:rStyle w:val="l5def1"/>
          <w:rFonts w:ascii="Times New Roman" w:hAnsi="Times New Roman" w:cs="Times New Roman"/>
        </w:rPr>
        <w:t>. Suplimentar fata de situatiile</w:t>
      </w:r>
      <w:r w:rsidR="00EF4FFD" w:rsidRPr="007C442F">
        <w:rPr>
          <w:rStyle w:val="l5def1"/>
          <w:rFonts w:ascii="Times New Roman" w:hAnsi="Times New Roman" w:cs="Times New Roman"/>
        </w:rPr>
        <w:t xml:space="preserve"> prezentat</w:t>
      </w:r>
      <w:r w:rsidR="00DE34DF" w:rsidRPr="007C442F">
        <w:rPr>
          <w:rStyle w:val="l5def1"/>
          <w:rFonts w:ascii="Times New Roman" w:hAnsi="Times New Roman" w:cs="Times New Roman"/>
        </w:rPr>
        <w:t xml:space="preserve">e la </w:t>
      </w:r>
      <w:r w:rsidR="00DE34DF" w:rsidRPr="007C442F">
        <w:rPr>
          <w:rStyle w:val="l5def1"/>
          <w:rFonts w:ascii="Times New Roman" w:hAnsi="Times New Roman" w:cs="Times New Roman"/>
          <w:color w:val="auto"/>
        </w:rPr>
        <w:t>articolul</w:t>
      </w:r>
      <w:ins w:id="52" w:author="olga.isac" w:date="2023-08-18T10:57:00Z">
        <w:r w:rsidR="00E0666A">
          <w:rPr>
            <w:rStyle w:val="l5def1"/>
            <w:rFonts w:ascii="Times New Roman" w:hAnsi="Times New Roman" w:cs="Times New Roman"/>
            <w:color w:val="auto"/>
          </w:rPr>
          <w:t xml:space="preserve"> </w:t>
        </w:r>
      </w:ins>
      <w:r w:rsidRPr="007C442F">
        <w:rPr>
          <w:rStyle w:val="l5def1"/>
          <w:rFonts w:ascii="Times New Roman" w:hAnsi="Times New Roman" w:cs="Times New Roman"/>
          <w:color w:val="auto"/>
        </w:rPr>
        <w:t>19.</w:t>
      </w:r>
      <w:r w:rsidR="00DE34DF" w:rsidRPr="007C442F">
        <w:rPr>
          <w:rStyle w:val="l5def1"/>
          <w:rFonts w:ascii="Times New Roman" w:hAnsi="Times New Roman" w:cs="Times New Roman"/>
          <w:color w:val="auto"/>
        </w:rPr>
        <w:t>1</w:t>
      </w:r>
      <w:r w:rsidR="00ED0811" w:rsidRPr="007C442F">
        <w:rPr>
          <w:rStyle w:val="l5def1"/>
          <w:rFonts w:ascii="Times New Roman" w:hAnsi="Times New Roman" w:cs="Times New Roman"/>
          <w:color w:val="FF0000"/>
        </w:rPr>
        <w:t>,</w:t>
      </w:r>
      <w:ins w:id="53" w:author="olga.isac" w:date="2023-08-18T10:57:00Z">
        <w:r w:rsidR="00E0666A">
          <w:rPr>
            <w:rStyle w:val="l5def1"/>
            <w:rFonts w:ascii="Times New Roman" w:hAnsi="Times New Roman" w:cs="Times New Roman"/>
            <w:color w:val="FF0000"/>
          </w:rPr>
          <w:t xml:space="preserve"> </w:t>
        </w:r>
      </w:ins>
      <w:r w:rsidR="00AB4C2F" w:rsidRPr="007C442F">
        <w:rPr>
          <w:rStyle w:val="l5def1"/>
          <w:rFonts w:ascii="Times New Roman" w:hAnsi="Times New Roman" w:cs="Times New Roman"/>
          <w:iCs/>
        </w:rPr>
        <w:t>partile contractante au dreptul, pe durata îndeplinirii contractului, de a conveni modificarea clauzelor contractului prin act adiţional numai cu respectarea stricta a prevederilor actelor</w:t>
      </w:r>
      <w:r w:rsidR="00AB4C2F" w:rsidRPr="007C442F">
        <w:rPr>
          <w:color w:val="000000"/>
          <w:sz w:val="26"/>
          <w:szCs w:val="26"/>
        </w:rPr>
        <w:t xml:space="preserve"> normative in materia achizitiilor sectoriale referitoare la modificarea contractului sectorial.</w:t>
      </w:r>
    </w:p>
    <w:p w:rsidR="00ED0811" w:rsidRPr="007C442F" w:rsidRDefault="006B2F25" w:rsidP="00082A04">
      <w:pPr>
        <w:jc w:val="both"/>
        <w:rPr>
          <w:b/>
          <w:color w:val="000000"/>
          <w:sz w:val="26"/>
          <w:szCs w:val="26"/>
        </w:rPr>
      </w:pPr>
      <w:r w:rsidRPr="007C442F">
        <w:rPr>
          <w:b/>
          <w:color w:val="000000"/>
          <w:sz w:val="26"/>
          <w:szCs w:val="26"/>
        </w:rPr>
        <w:t>   19</w:t>
      </w:r>
      <w:r w:rsidR="00ED0811" w:rsidRPr="007C442F">
        <w:rPr>
          <w:b/>
          <w:color w:val="000000"/>
          <w:sz w:val="26"/>
          <w:szCs w:val="26"/>
        </w:rPr>
        <w:t xml:space="preserve">. Întârzieri în îndeplinirea contractului </w:t>
      </w:r>
    </w:p>
    <w:p w:rsidR="00ED0811" w:rsidRPr="007C442F" w:rsidRDefault="006B2F25" w:rsidP="00082A04">
      <w:pPr>
        <w:jc w:val="both"/>
        <w:rPr>
          <w:color w:val="000000"/>
          <w:sz w:val="26"/>
          <w:szCs w:val="26"/>
        </w:rPr>
      </w:pPr>
      <w:r w:rsidRPr="007C442F">
        <w:rPr>
          <w:color w:val="000000"/>
          <w:sz w:val="26"/>
          <w:szCs w:val="26"/>
        </w:rPr>
        <w:t>   </w:t>
      </w:r>
      <w:r w:rsidRPr="007C442F">
        <w:rPr>
          <w:color w:val="000000"/>
          <w:sz w:val="26"/>
          <w:szCs w:val="26"/>
        </w:rPr>
        <w:tab/>
        <w:t>19</w:t>
      </w:r>
      <w:r w:rsidR="00ED0811" w:rsidRPr="007C442F">
        <w:rPr>
          <w:color w:val="000000"/>
          <w:sz w:val="26"/>
          <w:szCs w:val="26"/>
        </w:rPr>
        <w:t xml:space="preserve">.1. Furnizorul are obligaţia de a îndeplini contractul de furnizare la termenele prevazute in anexa 1 la contract. </w:t>
      </w:r>
    </w:p>
    <w:p w:rsidR="00ED0811" w:rsidRPr="007C442F" w:rsidRDefault="006B2F25" w:rsidP="00082A04">
      <w:pPr>
        <w:jc w:val="both"/>
        <w:rPr>
          <w:color w:val="000000"/>
          <w:sz w:val="26"/>
          <w:szCs w:val="26"/>
        </w:rPr>
      </w:pPr>
      <w:r w:rsidRPr="007C442F">
        <w:rPr>
          <w:color w:val="000000"/>
          <w:sz w:val="26"/>
          <w:szCs w:val="26"/>
        </w:rPr>
        <w:t>   </w:t>
      </w:r>
      <w:r w:rsidRPr="007C442F">
        <w:rPr>
          <w:color w:val="000000"/>
          <w:sz w:val="26"/>
          <w:szCs w:val="26"/>
        </w:rPr>
        <w:tab/>
        <w:t>19</w:t>
      </w:r>
      <w:r w:rsidR="00ED0811" w:rsidRPr="007C442F">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7C442F">
        <w:rPr>
          <w:color w:val="000000"/>
          <w:sz w:val="26"/>
          <w:szCs w:val="26"/>
        </w:rPr>
        <w:t xml:space="preserve"> fiind penalizată conform cap.14</w:t>
      </w:r>
      <w:r w:rsidR="00ED0811" w:rsidRPr="007C442F">
        <w:rPr>
          <w:color w:val="000000"/>
          <w:sz w:val="26"/>
          <w:szCs w:val="26"/>
        </w:rPr>
        <w:t>.</w:t>
      </w:r>
    </w:p>
    <w:p w:rsidR="00ED0811" w:rsidRPr="007C442F" w:rsidRDefault="006B2F25" w:rsidP="00082A04">
      <w:pPr>
        <w:jc w:val="both"/>
        <w:rPr>
          <w:color w:val="000000"/>
          <w:sz w:val="26"/>
          <w:szCs w:val="26"/>
        </w:rPr>
      </w:pPr>
      <w:r w:rsidRPr="007C442F">
        <w:rPr>
          <w:color w:val="000000"/>
          <w:sz w:val="26"/>
          <w:szCs w:val="26"/>
        </w:rPr>
        <w:t>   </w:t>
      </w:r>
      <w:r w:rsidRPr="007C442F">
        <w:rPr>
          <w:color w:val="000000"/>
          <w:sz w:val="26"/>
          <w:szCs w:val="26"/>
        </w:rPr>
        <w:tab/>
        <w:t>19</w:t>
      </w:r>
      <w:r w:rsidR="00ED0811" w:rsidRPr="007C442F">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7C442F" w:rsidRDefault="00ED0811" w:rsidP="006F03A7">
      <w:pPr>
        <w:jc w:val="both"/>
        <w:rPr>
          <w:b/>
          <w:color w:val="000000"/>
          <w:sz w:val="26"/>
          <w:szCs w:val="26"/>
        </w:rPr>
      </w:pPr>
      <w:r w:rsidRPr="007C442F">
        <w:rPr>
          <w:b/>
          <w:color w:val="000000"/>
          <w:sz w:val="26"/>
          <w:szCs w:val="26"/>
        </w:rPr>
        <w:t>2</w:t>
      </w:r>
      <w:r w:rsidR="006B2F25" w:rsidRPr="007C442F">
        <w:rPr>
          <w:b/>
          <w:color w:val="000000"/>
          <w:sz w:val="26"/>
          <w:szCs w:val="26"/>
        </w:rPr>
        <w:t>0</w:t>
      </w:r>
      <w:r w:rsidRPr="007C442F">
        <w:rPr>
          <w:b/>
          <w:color w:val="000000"/>
          <w:sz w:val="26"/>
          <w:szCs w:val="26"/>
        </w:rPr>
        <w:t xml:space="preserve">. Forţa majoră </w:t>
      </w:r>
    </w:p>
    <w:p w:rsidR="00ED0811" w:rsidRPr="007C442F" w:rsidRDefault="00ED0811" w:rsidP="00082A04">
      <w:pPr>
        <w:jc w:val="both"/>
        <w:rPr>
          <w:color w:val="000000"/>
          <w:sz w:val="26"/>
          <w:szCs w:val="26"/>
        </w:rPr>
      </w:pPr>
      <w:r w:rsidRPr="007C442F">
        <w:rPr>
          <w:color w:val="000000"/>
          <w:sz w:val="26"/>
          <w:szCs w:val="26"/>
        </w:rPr>
        <w:t>   </w:t>
      </w:r>
      <w:r w:rsidRPr="007C442F">
        <w:rPr>
          <w:color w:val="000000"/>
          <w:sz w:val="26"/>
          <w:szCs w:val="26"/>
        </w:rPr>
        <w:tab/>
      </w:r>
      <w:r w:rsidR="006B2F25" w:rsidRPr="007C442F">
        <w:rPr>
          <w:color w:val="000000"/>
          <w:sz w:val="26"/>
          <w:szCs w:val="26"/>
        </w:rPr>
        <w:t>20</w:t>
      </w:r>
      <w:r w:rsidRPr="007C442F">
        <w:rPr>
          <w:color w:val="000000"/>
          <w:sz w:val="26"/>
          <w:szCs w:val="26"/>
        </w:rPr>
        <w:t xml:space="preserve">.1. Forţa majoră este constatată de o autoritate competentă. </w:t>
      </w:r>
    </w:p>
    <w:p w:rsidR="00ED0811" w:rsidRPr="007C442F" w:rsidRDefault="00ED0811" w:rsidP="00082A04">
      <w:pPr>
        <w:jc w:val="both"/>
        <w:rPr>
          <w:color w:val="000000"/>
          <w:sz w:val="26"/>
          <w:szCs w:val="26"/>
        </w:rPr>
      </w:pPr>
      <w:r w:rsidRPr="007C442F">
        <w:rPr>
          <w:color w:val="000000"/>
          <w:sz w:val="26"/>
          <w:szCs w:val="26"/>
        </w:rPr>
        <w:t>   </w:t>
      </w:r>
      <w:r w:rsidRPr="007C442F">
        <w:rPr>
          <w:color w:val="000000"/>
          <w:sz w:val="26"/>
          <w:szCs w:val="26"/>
        </w:rPr>
        <w:tab/>
      </w:r>
      <w:r w:rsidR="006B2F25" w:rsidRPr="007C442F">
        <w:rPr>
          <w:color w:val="000000"/>
          <w:sz w:val="26"/>
          <w:szCs w:val="26"/>
        </w:rPr>
        <w:t>20</w:t>
      </w:r>
      <w:r w:rsidRPr="007C442F">
        <w:rPr>
          <w:color w:val="000000"/>
          <w:sz w:val="26"/>
          <w:szCs w:val="26"/>
        </w:rPr>
        <w:t xml:space="preserve">.2. Forţa majoră exonerează părţile contractante de îndeplinirea obligaţiilor asumate prin prezentul contract, pe toată perioada în care aceasta acţionează. </w:t>
      </w:r>
    </w:p>
    <w:p w:rsidR="00ED0811" w:rsidRPr="007C442F" w:rsidRDefault="00ED0811" w:rsidP="00082A04">
      <w:pPr>
        <w:jc w:val="both"/>
        <w:rPr>
          <w:color w:val="000000"/>
          <w:sz w:val="26"/>
          <w:szCs w:val="26"/>
        </w:rPr>
      </w:pPr>
      <w:r w:rsidRPr="007C442F">
        <w:rPr>
          <w:color w:val="000000"/>
          <w:sz w:val="26"/>
          <w:szCs w:val="26"/>
        </w:rPr>
        <w:t>   </w:t>
      </w:r>
      <w:r w:rsidRPr="007C442F">
        <w:rPr>
          <w:color w:val="000000"/>
          <w:sz w:val="26"/>
          <w:szCs w:val="26"/>
        </w:rPr>
        <w:tab/>
      </w:r>
      <w:r w:rsidR="006B2F25" w:rsidRPr="007C442F">
        <w:rPr>
          <w:color w:val="000000"/>
          <w:sz w:val="26"/>
          <w:szCs w:val="26"/>
        </w:rPr>
        <w:t>20</w:t>
      </w:r>
      <w:r w:rsidRPr="007C442F">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7C442F" w:rsidRDefault="00ED0811" w:rsidP="00082A04">
      <w:pPr>
        <w:jc w:val="both"/>
        <w:rPr>
          <w:color w:val="000000"/>
          <w:sz w:val="26"/>
          <w:szCs w:val="26"/>
        </w:rPr>
      </w:pPr>
      <w:r w:rsidRPr="007C442F">
        <w:rPr>
          <w:color w:val="000000"/>
          <w:sz w:val="26"/>
          <w:szCs w:val="26"/>
        </w:rPr>
        <w:lastRenderedPageBreak/>
        <w:t>  </w:t>
      </w:r>
      <w:r w:rsidRPr="007C442F">
        <w:rPr>
          <w:color w:val="000000"/>
          <w:sz w:val="26"/>
          <w:szCs w:val="26"/>
        </w:rPr>
        <w:tab/>
      </w:r>
      <w:r w:rsidR="006B2F25" w:rsidRPr="007C442F">
        <w:rPr>
          <w:color w:val="000000"/>
          <w:sz w:val="26"/>
          <w:szCs w:val="26"/>
        </w:rPr>
        <w:t>20</w:t>
      </w:r>
      <w:r w:rsidRPr="007C442F">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6C33F6" w:rsidRPr="007C442F" w:rsidRDefault="00ED0811" w:rsidP="00082A04">
      <w:pPr>
        <w:jc w:val="both"/>
        <w:rPr>
          <w:color w:val="000000"/>
          <w:sz w:val="26"/>
          <w:szCs w:val="26"/>
        </w:rPr>
      </w:pPr>
      <w:r w:rsidRPr="007C442F">
        <w:rPr>
          <w:color w:val="000000"/>
          <w:sz w:val="26"/>
          <w:szCs w:val="26"/>
        </w:rPr>
        <w:t>   </w:t>
      </w:r>
      <w:r w:rsidRPr="007C442F">
        <w:rPr>
          <w:color w:val="000000"/>
          <w:sz w:val="26"/>
          <w:szCs w:val="26"/>
        </w:rPr>
        <w:tab/>
      </w:r>
      <w:r w:rsidR="006B2F25" w:rsidRPr="007C442F">
        <w:rPr>
          <w:color w:val="000000"/>
          <w:sz w:val="26"/>
          <w:szCs w:val="26"/>
        </w:rPr>
        <w:t>20</w:t>
      </w:r>
      <w:r w:rsidRPr="007C442F">
        <w:rPr>
          <w:color w:val="000000"/>
          <w:sz w:val="26"/>
          <w:szCs w:val="26"/>
        </w:rPr>
        <w:t>.5.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ED0811" w:rsidRPr="007C442F" w:rsidRDefault="006B2F25" w:rsidP="00082A04">
      <w:pPr>
        <w:jc w:val="both"/>
        <w:rPr>
          <w:b/>
          <w:color w:val="000000"/>
          <w:sz w:val="26"/>
          <w:szCs w:val="26"/>
        </w:rPr>
      </w:pPr>
      <w:r w:rsidRPr="007C442F">
        <w:rPr>
          <w:b/>
          <w:color w:val="000000"/>
          <w:sz w:val="26"/>
          <w:szCs w:val="26"/>
        </w:rPr>
        <w:t>   21</w:t>
      </w:r>
      <w:r w:rsidR="00ED0811" w:rsidRPr="007C442F">
        <w:rPr>
          <w:b/>
          <w:color w:val="000000"/>
          <w:sz w:val="26"/>
          <w:szCs w:val="26"/>
        </w:rPr>
        <w:t xml:space="preserve">. Soluţionarea litigiilor </w:t>
      </w:r>
    </w:p>
    <w:p w:rsidR="00ED0811" w:rsidRPr="007C442F" w:rsidRDefault="00ED0811" w:rsidP="00082A04">
      <w:pPr>
        <w:jc w:val="both"/>
        <w:rPr>
          <w:color w:val="000000"/>
          <w:sz w:val="26"/>
          <w:szCs w:val="26"/>
        </w:rPr>
      </w:pPr>
      <w:r w:rsidRPr="007C442F">
        <w:rPr>
          <w:color w:val="000000"/>
          <w:sz w:val="26"/>
          <w:szCs w:val="26"/>
        </w:rPr>
        <w:t>   </w:t>
      </w:r>
      <w:r w:rsidRPr="007C442F">
        <w:rPr>
          <w:color w:val="000000"/>
          <w:sz w:val="26"/>
          <w:szCs w:val="26"/>
        </w:rPr>
        <w:tab/>
        <w:t>2</w:t>
      </w:r>
      <w:r w:rsidR="006B2F25" w:rsidRPr="007C442F">
        <w:rPr>
          <w:color w:val="000000"/>
          <w:sz w:val="26"/>
          <w:szCs w:val="26"/>
        </w:rPr>
        <w:t>1</w:t>
      </w:r>
      <w:r w:rsidRPr="007C442F">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7C442F" w:rsidRDefault="006B2F25" w:rsidP="00082A04">
      <w:pPr>
        <w:ind w:firstLine="708"/>
        <w:jc w:val="both"/>
        <w:rPr>
          <w:color w:val="000000"/>
          <w:sz w:val="26"/>
          <w:szCs w:val="26"/>
        </w:rPr>
      </w:pPr>
      <w:r w:rsidRPr="007C442F">
        <w:rPr>
          <w:color w:val="000000"/>
          <w:sz w:val="26"/>
          <w:szCs w:val="26"/>
        </w:rPr>
        <w:t>21</w:t>
      </w:r>
      <w:r w:rsidR="00ED0811" w:rsidRPr="007C442F">
        <w:rPr>
          <w:color w:val="000000"/>
          <w:sz w:val="26"/>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7C442F" w:rsidRDefault="00ED0811" w:rsidP="00082A04">
      <w:pPr>
        <w:jc w:val="both"/>
        <w:rPr>
          <w:b/>
          <w:color w:val="000000"/>
          <w:sz w:val="26"/>
          <w:szCs w:val="26"/>
        </w:rPr>
      </w:pPr>
      <w:r w:rsidRPr="007C442F">
        <w:rPr>
          <w:color w:val="000000"/>
          <w:sz w:val="26"/>
          <w:szCs w:val="26"/>
        </w:rPr>
        <w:t>   </w:t>
      </w:r>
      <w:r w:rsidR="006B2F25" w:rsidRPr="007C442F">
        <w:rPr>
          <w:b/>
          <w:color w:val="000000"/>
          <w:sz w:val="26"/>
          <w:szCs w:val="26"/>
        </w:rPr>
        <w:t>22</w:t>
      </w:r>
      <w:r w:rsidRPr="007C442F">
        <w:rPr>
          <w:b/>
          <w:color w:val="000000"/>
          <w:sz w:val="26"/>
          <w:szCs w:val="26"/>
        </w:rPr>
        <w:t xml:space="preserve">. Limba care guvernează contractul </w:t>
      </w:r>
    </w:p>
    <w:p w:rsidR="00ED0811" w:rsidRPr="007C442F" w:rsidRDefault="00ED0811" w:rsidP="00082A04">
      <w:pPr>
        <w:jc w:val="both"/>
        <w:rPr>
          <w:color w:val="000000"/>
          <w:sz w:val="26"/>
          <w:szCs w:val="26"/>
        </w:rPr>
      </w:pPr>
      <w:r w:rsidRPr="007C442F">
        <w:rPr>
          <w:color w:val="000000"/>
          <w:sz w:val="26"/>
          <w:szCs w:val="26"/>
        </w:rPr>
        <w:t>   </w:t>
      </w:r>
      <w:r w:rsidRPr="007C442F">
        <w:rPr>
          <w:color w:val="000000"/>
          <w:sz w:val="26"/>
          <w:szCs w:val="26"/>
        </w:rPr>
        <w:tab/>
      </w:r>
      <w:r w:rsidR="006B2F25" w:rsidRPr="007C442F">
        <w:rPr>
          <w:color w:val="000000"/>
          <w:sz w:val="26"/>
          <w:szCs w:val="26"/>
        </w:rPr>
        <w:t>22</w:t>
      </w:r>
      <w:r w:rsidRPr="007C442F">
        <w:rPr>
          <w:color w:val="000000"/>
          <w:sz w:val="26"/>
          <w:szCs w:val="26"/>
        </w:rPr>
        <w:t xml:space="preserve">.1. Limba care guvernează contractul este limba română. </w:t>
      </w:r>
    </w:p>
    <w:p w:rsidR="00ED0811" w:rsidRPr="007C442F" w:rsidRDefault="006B2F25" w:rsidP="00082A04">
      <w:pPr>
        <w:jc w:val="both"/>
        <w:rPr>
          <w:b/>
          <w:color w:val="000000"/>
          <w:sz w:val="26"/>
          <w:szCs w:val="26"/>
        </w:rPr>
      </w:pPr>
      <w:r w:rsidRPr="007C442F">
        <w:rPr>
          <w:b/>
          <w:color w:val="000000"/>
          <w:sz w:val="26"/>
          <w:szCs w:val="26"/>
        </w:rPr>
        <w:t>   23</w:t>
      </w:r>
      <w:r w:rsidR="00ED0811" w:rsidRPr="007C442F">
        <w:rPr>
          <w:b/>
          <w:color w:val="000000"/>
          <w:sz w:val="26"/>
          <w:szCs w:val="26"/>
        </w:rPr>
        <w:t xml:space="preserve">. Comunicări </w:t>
      </w:r>
    </w:p>
    <w:p w:rsidR="00ED0811" w:rsidRPr="007C442F" w:rsidRDefault="00ED0811" w:rsidP="00082A04">
      <w:pPr>
        <w:jc w:val="both"/>
        <w:rPr>
          <w:color w:val="000000"/>
          <w:sz w:val="26"/>
          <w:szCs w:val="26"/>
        </w:rPr>
      </w:pPr>
      <w:r w:rsidRPr="007C442F">
        <w:rPr>
          <w:color w:val="000000"/>
          <w:sz w:val="26"/>
          <w:szCs w:val="26"/>
        </w:rPr>
        <w:t>   </w:t>
      </w:r>
      <w:r w:rsidR="006B2F25" w:rsidRPr="007C442F">
        <w:rPr>
          <w:color w:val="000000"/>
          <w:sz w:val="26"/>
          <w:szCs w:val="26"/>
        </w:rPr>
        <w:tab/>
        <w:t>23</w:t>
      </w:r>
      <w:r w:rsidRPr="007C442F">
        <w:rPr>
          <w:color w:val="000000"/>
          <w:sz w:val="26"/>
          <w:szCs w:val="26"/>
        </w:rPr>
        <w:t xml:space="preserve">.1. (1) Orice comunicare între parţi, referitoare la îndeplinirea prezentului contract, trebuie să fie transmisă în scris. </w:t>
      </w:r>
    </w:p>
    <w:p w:rsidR="00ED0811" w:rsidRPr="007C442F" w:rsidRDefault="00ED0811" w:rsidP="00082A04">
      <w:pPr>
        <w:jc w:val="both"/>
        <w:rPr>
          <w:color w:val="000000"/>
          <w:sz w:val="26"/>
          <w:szCs w:val="26"/>
        </w:rPr>
      </w:pPr>
      <w:r w:rsidRPr="007C442F">
        <w:rPr>
          <w:color w:val="000000"/>
          <w:sz w:val="26"/>
          <w:szCs w:val="26"/>
        </w:rPr>
        <w:t>   </w:t>
      </w:r>
      <w:r w:rsidRPr="007C442F">
        <w:rPr>
          <w:color w:val="000000"/>
          <w:sz w:val="26"/>
          <w:szCs w:val="26"/>
        </w:rPr>
        <w:tab/>
        <w:t xml:space="preserve">(2) Orice document scris trebuie înregistrat atât în momentul transmiterii, cât şi în momentul primirii. </w:t>
      </w:r>
    </w:p>
    <w:p w:rsidR="00ED0811" w:rsidRPr="007C442F" w:rsidRDefault="00ED0811" w:rsidP="00082A04">
      <w:pPr>
        <w:jc w:val="both"/>
        <w:rPr>
          <w:color w:val="000000"/>
          <w:sz w:val="26"/>
          <w:szCs w:val="26"/>
        </w:rPr>
      </w:pPr>
      <w:r w:rsidRPr="007C442F">
        <w:rPr>
          <w:color w:val="000000"/>
          <w:sz w:val="26"/>
          <w:szCs w:val="26"/>
        </w:rPr>
        <w:t>   </w:t>
      </w:r>
      <w:r w:rsidRPr="007C442F">
        <w:rPr>
          <w:color w:val="000000"/>
          <w:sz w:val="26"/>
          <w:szCs w:val="26"/>
        </w:rPr>
        <w:tab/>
      </w:r>
      <w:r w:rsidR="006B2F25" w:rsidRPr="007C442F">
        <w:rPr>
          <w:color w:val="000000"/>
          <w:sz w:val="26"/>
          <w:szCs w:val="26"/>
        </w:rPr>
        <w:t>23</w:t>
      </w:r>
      <w:r w:rsidRPr="007C442F">
        <w:rPr>
          <w:color w:val="000000"/>
          <w:sz w:val="26"/>
          <w:szCs w:val="26"/>
        </w:rPr>
        <w:t xml:space="preserve">.2. Comunicările dintre parţi se pot </w:t>
      </w:r>
      <w:r w:rsidR="00DC2B5B" w:rsidRPr="007C442F">
        <w:rPr>
          <w:color w:val="000000"/>
          <w:sz w:val="26"/>
          <w:szCs w:val="26"/>
        </w:rPr>
        <w:t>transmite prin fax, email</w:t>
      </w:r>
      <w:r w:rsidR="008E6702" w:rsidRPr="007C442F">
        <w:rPr>
          <w:color w:val="000000"/>
          <w:sz w:val="26"/>
          <w:szCs w:val="26"/>
        </w:rPr>
        <w:t>, curier</w:t>
      </w:r>
      <w:r w:rsidR="00DC2B5B" w:rsidRPr="007C442F">
        <w:rPr>
          <w:color w:val="000000"/>
          <w:sz w:val="26"/>
          <w:szCs w:val="26"/>
        </w:rPr>
        <w:t xml:space="preserve"> sau posta, cu confirmare de primire.</w:t>
      </w:r>
    </w:p>
    <w:p w:rsidR="00ED0811" w:rsidRPr="007C442F" w:rsidRDefault="00ED0811" w:rsidP="00082A04">
      <w:pPr>
        <w:jc w:val="both"/>
        <w:rPr>
          <w:b/>
          <w:color w:val="000000"/>
          <w:sz w:val="26"/>
          <w:szCs w:val="26"/>
        </w:rPr>
      </w:pPr>
      <w:r w:rsidRPr="007C442F">
        <w:rPr>
          <w:color w:val="000000"/>
          <w:sz w:val="26"/>
          <w:szCs w:val="26"/>
        </w:rPr>
        <w:t>   </w:t>
      </w:r>
      <w:r w:rsidR="006B2F25" w:rsidRPr="007C442F">
        <w:rPr>
          <w:b/>
          <w:color w:val="000000"/>
          <w:sz w:val="26"/>
          <w:szCs w:val="26"/>
        </w:rPr>
        <w:t>24</w:t>
      </w:r>
      <w:r w:rsidRPr="007C442F">
        <w:rPr>
          <w:b/>
          <w:color w:val="000000"/>
          <w:sz w:val="26"/>
          <w:szCs w:val="26"/>
        </w:rPr>
        <w:t xml:space="preserve">. Legea aplicabilă contractului </w:t>
      </w:r>
    </w:p>
    <w:p w:rsidR="006C33F6" w:rsidRPr="007C442F" w:rsidRDefault="00ED0811" w:rsidP="00082A04">
      <w:pPr>
        <w:jc w:val="both"/>
        <w:rPr>
          <w:color w:val="000000"/>
          <w:sz w:val="26"/>
          <w:szCs w:val="26"/>
        </w:rPr>
      </w:pPr>
      <w:r w:rsidRPr="007C442F">
        <w:rPr>
          <w:color w:val="000000"/>
          <w:sz w:val="26"/>
          <w:szCs w:val="26"/>
        </w:rPr>
        <w:t>   </w:t>
      </w:r>
      <w:r w:rsidRPr="007C442F">
        <w:rPr>
          <w:color w:val="000000"/>
          <w:sz w:val="26"/>
          <w:szCs w:val="26"/>
        </w:rPr>
        <w:tab/>
        <w:t>2</w:t>
      </w:r>
      <w:r w:rsidR="006B2F25" w:rsidRPr="007C442F">
        <w:rPr>
          <w:color w:val="000000"/>
          <w:sz w:val="26"/>
          <w:szCs w:val="26"/>
        </w:rPr>
        <w:t>4</w:t>
      </w:r>
      <w:r w:rsidRPr="007C442F">
        <w:rPr>
          <w:color w:val="000000"/>
          <w:sz w:val="26"/>
          <w:szCs w:val="26"/>
        </w:rPr>
        <w:t>.1. Contractul va fi interpretat conform legilor din România.</w:t>
      </w:r>
    </w:p>
    <w:p w:rsidR="00ED0811" w:rsidRPr="007C442F" w:rsidRDefault="006B2F25" w:rsidP="00082A04">
      <w:pPr>
        <w:jc w:val="both"/>
        <w:rPr>
          <w:b/>
          <w:color w:val="000000"/>
          <w:sz w:val="26"/>
          <w:szCs w:val="26"/>
        </w:rPr>
      </w:pPr>
      <w:r w:rsidRPr="007C442F">
        <w:rPr>
          <w:b/>
          <w:color w:val="000000"/>
          <w:sz w:val="26"/>
          <w:szCs w:val="26"/>
        </w:rPr>
        <w:t xml:space="preserve">   25</w:t>
      </w:r>
      <w:r w:rsidR="00ED0811" w:rsidRPr="007C442F">
        <w:rPr>
          <w:b/>
          <w:color w:val="000000"/>
          <w:sz w:val="26"/>
          <w:szCs w:val="26"/>
        </w:rPr>
        <w:t>. Rezilierea contractului</w:t>
      </w:r>
    </w:p>
    <w:p w:rsidR="00ED0811" w:rsidRPr="007C442F" w:rsidRDefault="00ED0811" w:rsidP="00082A04">
      <w:pPr>
        <w:ind w:firstLine="708"/>
        <w:jc w:val="both"/>
        <w:rPr>
          <w:color w:val="000000"/>
          <w:sz w:val="26"/>
          <w:szCs w:val="26"/>
        </w:rPr>
      </w:pPr>
      <w:r w:rsidRPr="007C442F">
        <w:rPr>
          <w:color w:val="000000"/>
          <w:sz w:val="26"/>
          <w:szCs w:val="26"/>
        </w:rPr>
        <w:t>2</w:t>
      </w:r>
      <w:r w:rsidR="006B2F25" w:rsidRPr="007C442F">
        <w:rPr>
          <w:color w:val="000000"/>
          <w:sz w:val="26"/>
          <w:szCs w:val="26"/>
        </w:rPr>
        <w:t>5</w:t>
      </w:r>
      <w:r w:rsidRPr="007C442F">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ED0811" w:rsidRPr="007C442F" w:rsidRDefault="006B2F25" w:rsidP="00082A04">
      <w:pPr>
        <w:jc w:val="both"/>
        <w:rPr>
          <w:color w:val="000000"/>
          <w:sz w:val="26"/>
          <w:szCs w:val="26"/>
        </w:rPr>
      </w:pPr>
      <w:r w:rsidRPr="007C442F">
        <w:rPr>
          <w:color w:val="000000"/>
          <w:sz w:val="26"/>
          <w:szCs w:val="26"/>
        </w:rPr>
        <w:tab/>
        <w:t>25</w:t>
      </w:r>
      <w:r w:rsidR="00ED0811" w:rsidRPr="007C442F">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7C442F" w:rsidRDefault="006B2F25" w:rsidP="00082A04">
      <w:pPr>
        <w:jc w:val="both"/>
        <w:rPr>
          <w:color w:val="000000"/>
          <w:sz w:val="26"/>
          <w:szCs w:val="26"/>
        </w:rPr>
      </w:pPr>
      <w:r w:rsidRPr="007C442F">
        <w:rPr>
          <w:color w:val="000000"/>
          <w:sz w:val="26"/>
          <w:szCs w:val="26"/>
        </w:rPr>
        <w:tab/>
        <w:t>25</w:t>
      </w:r>
      <w:r w:rsidR="00ED0811" w:rsidRPr="007C442F">
        <w:rPr>
          <w:color w:val="000000"/>
          <w:sz w:val="26"/>
          <w:szCs w:val="26"/>
        </w:rPr>
        <w:t>.3. Contractul</w:t>
      </w:r>
      <w:ins w:id="54" w:author="olga.isac" w:date="2023-08-18T10:59:00Z">
        <w:r w:rsidR="00E0666A">
          <w:rPr>
            <w:color w:val="000000"/>
            <w:sz w:val="26"/>
            <w:szCs w:val="26"/>
          </w:rPr>
          <w:t xml:space="preserve"> </w:t>
        </w:r>
      </w:ins>
      <w:r w:rsidR="0013153A" w:rsidRPr="007C442F">
        <w:rPr>
          <w:sz w:val="26"/>
          <w:szCs w:val="26"/>
        </w:rPr>
        <w:t>inceteaza</w:t>
      </w:r>
      <w:r w:rsidR="00ED0811" w:rsidRPr="007C442F">
        <w:rPr>
          <w:color w:val="000000"/>
          <w:sz w:val="26"/>
          <w:szCs w:val="26"/>
        </w:rPr>
        <w:t xml:space="preserve"> în cazurile de forţă majoră, conform </w:t>
      </w:r>
      <w:r w:rsidR="00ED0811" w:rsidRPr="007C442F">
        <w:rPr>
          <w:sz w:val="26"/>
          <w:szCs w:val="26"/>
        </w:rPr>
        <w:t xml:space="preserve">prevederilor </w:t>
      </w:r>
      <w:r w:rsidRPr="007C442F">
        <w:rPr>
          <w:sz w:val="26"/>
          <w:szCs w:val="26"/>
        </w:rPr>
        <w:t>Cap.20</w:t>
      </w:r>
      <w:r w:rsidR="00ED0811" w:rsidRPr="007C442F">
        <w:rPr>
          <w:sz w:val="26"/>
          <w:szCs w:val="26"/>
        </w:rPr>
        <w:t>.</w:t>
      </w:r>
    </w:p>
    <w:p w:rsidR="00ED0811" w:rsidRPr="007C442F" w:rsidRDefault="00ED0811" w:rsidP="00082A04">
      <w:pPr>
        <w:jc w:val="both"/>
        <w:rPr>
          <w:sz w:val="26"/>
          <w:szCs w:val="26"/>
        </w:rPr>
      </w:pPr>
      <w:r w:rsidRPr="007C442F">
        <w:rPr>
          <w:color w:val="000000"/>
          <w:sz w:val="26"/>
          <w:szCs w:val="26"/>
        </w:rPr>
        <w:tab/>
      </w:r>
      <w:r w:rsidRPr="007C442F">
        <w:rPr>
          <w:sz w:val="26"/>
          <w:szCs w:val="26"/>
        </w:rPr>
        <w:t>2</w:t>
      </w:r>
      <w:r w:rsidR="006B2F25" w:rsidRPr="007C442F">
        <w:rPr>
          <w:sz w:val="26"/>
          <w:szCs w:val="26"/>
        </w:rPr>
        <w:t>5</w:t>
      </w:r>
      <w:r w:rsidRPr="007C442F">
        <w:rPr>
          <w:sz w:val="26"/>
          <w:szCs w:val="26"/>
        </w:rPr>
        <w:t>.4. Contractul poate</w:t>
      </w:r>
      <w:ins w:id="55" w:author="olga.isac" w:date="2023-08-18T10:59:00Z">
        <w:r w:rsidR="00E0666A">
          <w:rPr>
            <w:sz w:val="26"/>
            <w:szCs w:val="26"/>
          </w:rPr>
          <w:t xml:space="preserve"> </w:t>
        </w:r>
      </w:ins>
      <w:r w:rsidR="0013153A" w:rsidRPr="007C442F">
        <w:rPr>
          <w:sz w:val="26"/>
          <w:szCs w:val="26"/>
        </w:rPr>
        <w:t>inceta</w:t>
      </w:r>
      <w:r w:rsidRPr="007C442F">
        <w:rPr>
          <w:sz w:val="26"/>
          <w:szCs w:val="26"/>
        </w:rPr>
        <w:t xml:space="preserve"> cu acordul partilor, fara plata vreunei despăgubiri, numai prin încheierea unui act adiţional la contract.</w:t>
      </w:r>
    </w:p>
    <w:p w:rsidR="00ED0811" w:rsidRPr="007C442F" w:rsidRDefault="006B2F25" w:rsidP="00082A04">
      <w:pPr>
        <w:jc w:val="both"/>
        <w:rPr>
          <w:color w:val="000000"/>
          <w:sz w:val="26"/>
          <w:szCs w:val="26"/>
        </w:rPr>
      </w:pPr>
      <w:r w:rsidRPr="007C442F">
        <w:rPr>
          <w:color w:val="000000"/>
          <w:sz w:val="26"/>
          <w:szCs w:val="26"/>
        </w:rPr>
        <w:tab/>
        <w:t>25</w:t>
      </w:r>
      <w:r w:rsidR="00ED0811" w:rsidRPr="007C442F">
        <w:rPr>
          <w:color w:val="000000"/>
          <w:sz w:val="26"/>
          <w:szCs w:val="26"/>
        </w:rPr>
        <w:t>.5. Achizitorul are dreptul de a denunta unilateral contractul in situatia nerespectarii dispozitiilor de la art.243 alin.(1) din Legea nr.99/2016 privind achizitiile sectoriale.</w:t>
      </w:r>
    </w:p>
    <w:p w:rsidR="00ED0811" w:rsidRPr="007C442F" w:rsidRDefault="006B2F25" w:rsidP="00082A04">
      <w:pPr>
        <w:jc w:val="both"/>
        <w:rPr>
          <w:color w:val="000000"/>
          <w:sz w:val="26"/>
          <w:szCs w:val="26"/>
        </w:rPr>
      </w:pPr>
      <w:r w:rsidRPr="007C442F">
        <w:rPr>
          <w:color w:val="000000"/>
          <w:sz w:val="26"/>
          <w:szCs w:val="26"/>
        </w:rPr>
        <w:tab/>
        <w:t>25</w:t>
      </w:r>
      <w:r w:rsidR="00ED0811" w:rsidRPr="007C442F">
        <w:rPr>
          <w:color w:val="000000"/>
          <w:sz w:val="26"/>
          <w:szCs w:val="26"/>
        </w:rPr>
        <w:t xml:space="preserve">.6. Achizitorul are dreptul de a denunta unilateral contractul in perioada de </w:t>
      </w:r>
    </w:p>
    <w:p w:rsidR="00ED0811" w:rsidRPr="007C442F" w:rsidRDefault="00ED0811" w:rsidP="00082A04">
      <w:pPr>
        <w:jc w:val="both"/>
        <w:rPr>
          <w:color w:val="000000"/>
          <w:sz w:val="26"/>
          <w:szCs w:val="26"/>
        </w:rPr>
      </w:pPr>
      <w:r w:rsidRPr="007C442F">
        <w:rPr>
          <w:color w:val="000000"/>
          <w:sz w:val="26"/>
          <w:szCs w:val="26"/>
        </w:rPr>
        <w:t>valabilitate a acestuia intr-una din urmatoarele situatii:</w:t>
      </w:r>
    </w:p>
    <w:p w:rsidR="00ED0811" w:rsidRPr="007C442F" w:rsidRDefault="00ED0811" w:rsidP="00082A04">
      <w:pPr>
        <w:jc w:val="both"/>
        <w:rPr>
          <w:color w:val="000000"/>
          <w:sz w:val="26"/>
          <w:szCs w:val="26"/>
        </w:rPr>
      </w:pPr>
      <w:r w:rsidRPr="007C442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7C442F" w:rsidRDefault="00ED0811" w:rsidP="00082A04">
      <w:pPr>
        <w:jc w:val="both"/>
        <w:rPr>
          <w:color w:val="000000"/>
          <w:sz w:val="26"/>
          <w:szCs w:val="26"/>
        </w:rPr>
      </w:pPr>
      <w:r w:rsidRPr="007C442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7C442F" w:rsidRDefault="006B2F25" w:rsidP="00082A04">
      <w:pPr>
        <w:jc w:val="both"/>
        <w:rPr>
          <w:b/>
          <w:color w:val="000000"/>
          <w:sz w:val="26"/>
          <w:szCs w:val="26"/>
        </w:rPr>
      </w:pPr>
      <w:r w:rsidRPr="007C442F">
        <w:rPr>
          <w:b/>
          <w:color w:val="000000"/>
          <w:sz w:val="26"/>
          <w:szCs w:val="26"/>
        </w:rPr>
        <w:lastRenderedPageBreak/>
        <w:t>26</w:t>
      </w:r>
      <w:r w:rsidR="00ED0811" w:rsidRPr="007C442F">
        <w:rPr>
          <w:b/>
          <w:color w:val="000000"/>
          <w:sz w:val="26"/>
          <w:szCs w:val="26"/>
        </w:rPr>
        <w:t>. Condiţii finale</w:t>
      </w:r>
    </w:p>
    <w:p w:rsidR="00ED0811" w:rsidRPr="007C442F" w:rsidRDefault="00ED0811" w:rsidP="00082A04">
      <w:pPr>
        <w:ind w:firstLine="720"/>
        <w:jc w:val="both"/>
        <w:rPr>
          <w:color w:val="000000"/>
          <w:sz w:val="26"/>
          <w:szCs w:val="26"/>
        </w:rPr>
      </w:pPr>
      <w:r w:rsidRPr="007C442F">
        <w:rPr>
          <w:color w:val="000000"/>
          <w:sz w:val="26"/>
          <w:szCs w:val="26"/>
        </w:rPr>
        <w:t>Operaţiunile financiar-bancare dintre furnizor şi achizitor se vor efectua prin băncile şi conturile menţionate la capitolul 1.</w:t>
      </w:r>
    </w:p>
    <w:p w:rsidR="00ED0811" w:rsidRPr="007C442F" w:rsidRDefault="00ED0811" w:rsidP="00082A04">
      <w:pPr>
        <w:pStyle w:val="BodyText"/>
        <w:rPr>
          <w:sz w:val="26"/>
          <w:szCs w:val="26"/>
          <w:lang w:val="ro-RO"/>
        </w:rPr>
      </w:pPr>
      <w:r w:rsidRPr="007C442F">
        <w:rPr>
          <w:sz w:val="26"/>
          <w:szCs w:val="26"/>
          <w:lang w:val="it-IT"/>
        </w:rPr>
        <w:tab/>
      </w:r>
      <w:r w:rsidRPr="007C442F">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7C442F" w:rsidRDefault="001349BA" w:rsidP="00082A04">
      <w:pPr>
        <w:ind w:firstLine="708"/>
        <w:jc w:val="both"/>
        <w:rPr>
          <w:color w:val="000000"/>
          <w:sz w:val="26"/>
          <w:szCs w:val="26"/>
        </w:rPr>
      </w:pPr>
      <w:r w:rsidRPr="007C442F">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7C442F" w:rsidRDefault="00ED0811" w:rsidP="00082A04">
      <w:pPr>
        <w:jc w:val="both"/>
        <w:rPr>
          <w:color w:val="000000"/>
          <w:sz w:val="26"/>
          <w:szCs w:val="26"/>
        </w:rPr>
      </w:pPr>
      <w:r w:rsidRPr="007C442F">
        <w:rPr>
          <w:color w:val="000000"/>
          <w:sz w:val="26"/>
          <w:szCs w:val="26"/>
        </w:rPr>
        <w:tab/>
        <w:t>Prezentul contract a fost atribuit la data</w:t>
      </w:r>
      <w:r w:rsidRPr="007C442F">
        <w:rPr>
          <w:sz w:val="26"/>
          <w:szCs w:val="26"/>
        </w:rPr>
        <w:t xml:space="preserve"> de __________pe baza de achiziţie </w:t>
      </w:r>
      <w:r w:rsidR="006B2F25" w:rsidRPr="007C442F">
        <w:rPr>
          <w:sz w:val="26"/>
          <w:szCs w:val="26"/>
        </w:rPr>
        <w:t>directa</w:t>
      </w:r>
      <w:r w:rsidRPr="007C442F">
        <w:rPr>
          <w:sz w:val="26"/>
          <w:szCs w:val="26"/>
        </w:rPr>
        <w:t>.</w:t>
      </w:r>
    </w:p>
    <w:p w:rsidR="00ED0811" w:rsidRPr="007C442F" w:rsidRDefault="00ED0811" w:rsidP="00082A04">
      <w:pPr>
        <w:jc w:val="both"/>
        <w:rPr>
          <w:sz w:val="26"/>
          <w:szCs w:val="26"/>
        </w:rPr>
      </w:pPr>
      <w:r w:rsidRPr="007C442F">
        <w:rPr>
          <w:color w:val="000000"/>
          <w:sz w:val="26"/>
          <w:szCs w:val="26"/>
        </w:rPr>
        <w:tab/>
      </w:r>
      <w:r w:rsidRPr="007C442F">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924D3">
        <w:rPr>
          <w:sz w:val="26"/>
          <w:szCs w:val="26"/>
        </w:rPr>
        <w:t>Adrian Cătălin TUDORA</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proofErr w:type="spellStart"/>
      <w:r>
        <w:rPr>
          <w:sz w:val="26"/>
          <w:szCs w:val="26"/>
          <w:lang w:val="es-ES"/>
        </w:rPr>
        <w:t>Emilian</w:t>
      </w:r>
      <w:proofErr w:type="spellEnd"/>
      <w:r>
        <w:rPr>
          <w:sz w:val="26"/>
          <w:szCs w:val="26"/>
          <w:lang w:val="es-ES"/>
        </w:rPr>
        <w:t xml:space="preserve"> MATEESCU</w:t>
      </w:r>
    </w:p>
    <w:p w:rsidR="00142FEC" w:rsidRPr="004C3B0B" w:rsidRDefault="00142FEC" w:rsidP="00FE4305">
      <w:pPr>
        <w:spacing w:line="276" w:lineRule="auto"/>
        <w:jc w:val="both"/>
        <w:rPr>
          <w:sz w:val="26"/>
          <w:szCs w:val="26"/>
          <w:lang w:val="es-ES"/>
        </w:rPr>
      </w:pPr>
    </w:p>
    <w:p w:rsidR="00FE4305" w:rsidRPr="004C3B0B" w:rsidRDefault="00142FEC" w:rsidP="00FE4305">
      <w:pPr>
        <w:spacing w:line="276" w:lineRule="auto"/>
        <w:jc w:val="both"/>
        <w:rPr>
          <w:sz w:val="26"/>
          <w:szCs w:val="26"/>
        </w:rPr>
      </w:pPr>
      <w:r>
        <w:rPr>
          <w:sz w:val="26"/>
          <w:szCs w:val="26"/>
          <w:lang w:val="es-ES"/>
        </w:rPr>
        <w:tab/>
      </w:r>
      <w:r w:rsidR="00EB509F">
        <w:rPr>
          <w:sz w:val="26"/>
          <w:szCs w:val="26"/>
          <w:lang w:val="es-ES"/>
        </w:rPr>
        <w:tab/>
      </w:r>
      <w:r w:rsidR="00FE4305" w:rsidRPr="004C3B0B">
        <w:rPr>
          <w:sz w:val="26"/>
          <w:szCs w:val="26"/>
          <w:lang w:val="es-ES"/>
        </w:rPr>
        <w:t>Director</w:t>
      </w:r>
      <w:ins w:id="56" w:author="olga.isac" w:date="2023-08-18T11:00:00Z">
        <w:r w:rsidR="00A5630F">
          <w:rPr>
            <w:sz w:val="26"/>
            <w:szCs w:val="26"/>
            <w:lang w:val="es-ES"/>
          </w:rPr>
          <w:t xml:space="preserve"> </w:t>
        </w:r>
      </w:ins>
      <w:proofErr w:type="spellStart"/>
      <w:r w:rsidR="00FE4305">
        <w:rPr>
          <w:sz w:val="26"/>
          <w:szCs w:val="26"/>
          <w:lang w:val="es-ES"/>
        </w:rPr>
        <w:t>Economic</w:t>
      </w:r>
      <w:proofErr w:type="spellEnd"/>
      <w:r w:rsidR="00FE4305">
        <w:rPr>
          <w:sz w:val="26"/>
          <w:szCs w:val="26"/>
          <w:lang w:val="es-ES"/>
        </w:rPr>
        <w:t xml:space="preserve">,                        </w:t>
      </w:r>
      <w:r w:rsidR="00FE4305">
        <w:rPr>
          <w:sz w:val="26"/>
          <w:szCs w:val="26"/>
          <w:lang w:val="es-ES"/>
        </w:rPr>
        <w:tab/>
      </w:r>
      <w:r w:rsidR="00FE4305">
        <w:rPr>
          <w:sz w:val="26"/>
          <w:szCs w:val="26"/>
          <w:lang w:val="es-ES"/>
        </w:rPr>
        <w:tab/>
      </w:r>
      <w:r>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A5630F" w:rsidP="00FE4305">
      <w:pPr>
        <w:tabs>
          <w:tab w:val="left" w:pos="7200"/>
        </w:tabs>
        <w:spacing w:line="276" w:lineRule="auto"/>
        <w:rPr>
          <w:sz w:val="26"/>
          <w:szCs w:val="26"/>
        </w:rPr>
      </w:pPr>
      <w:ins w:id="57" w:author="olga.isac" w:date="2023-08-18T11:00:00Z">
        <w:r>
          <w:rPr>
            <w:sz w:val="26"/>
            <w:szCs w:val="26"/>
          </w:rPr>
          <w:t xml:space="preserve">                      </w:t>
        </w:r>
      </w:ins>
      <w:r w:rsidR="00FE4305"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EB509F">
      <w:pPr>
        <w:spacing w:line="276" w:lineRule="auto"/>
        <w:jc w:val="both"/>
        <w:rPr>
          <w:color w:val="9BBB59"/>
          <w:sz w:val="26"/>
          <w:szCs w:val="26"/>
        </w:rPr>
      </w:pPr>
    </w:p>
    <w:p w:rsidR="00FE4305" w:rsidRPr="00EB509F" w:rsidRDefault="00FE4305" w:rsidP="00FE4305">
      <w:pPr>
        <w:spacing w:line="276" w:lineRule="auto"/>
        <w:ind w:left="708" w:firstLine="708"/>
        <w:jc w:val="both"/>
        <w:rPr>
          <w:sz w:val="26"/>
          <w:szCs w:val="26"/>
        </w:rPr>
      </w:pPr>
      <w:r w:rsidRPr="00EB509F">
        <w:rPr>
          <w:sz w:val="26"/>
          <w:szCs w:val="26"/>
        </w:rPr>
        <w:t>Director Dezvoltare si Implementare Proiecte</w:t>
      </w:r>
    </w:p>
    <w:p w:rsidR="00FE4305" w:rsidRPr="00EB509F" w:rsidRDefault="00FE4305" w:rsidP="00FE4305">
      <w:pPr>
        <w:spacing w:line="276" w:lineRule="auto"/>
        <w:ind w:left="708" w:firstLine="708"/>
        <w:jc w:val="both"/>
        <w:rPr>
          <w:sz w:val="26"/>
          <w:szCs w:val="26"/>
        </w:rPr>
      </w:pPr>
      <w:r w:rsidRPr="00EB509F">
        <w:rPr>
          <w:sz w:val="26"/>
          <w:szCs w:val="26"/>
        </w:rPr>
        <w:t>Ovidiu VOICU</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EB509F" w:rsidP="00082A04">
      <w:pPr>
        <w:spacing w:line="276" w:lineRule="auto"/>
        <w:ind w:left="1440" w:hanging="1440"/>
        <w:jc w:val="both"/>
        <w:rPr>
          <w:color w:val="000000"/>
          <w:sz w:val="26"/>
          <w:szCs w:val="26"/>
        </w:rPr>
      </w:pPr>
      <w:r>
        <w:rPr>
          <w:color w:val="000000"/>
          <w:sz w:val="26"/>
          <w:szCs w:val="26"/>
        </w:rPr>
        <w:tab/>
        <w:t>Aurelian CRISTEA</w:t>
      </w:r>
    </w:p>
    <w:p w:rsidR="00EB509F" w:rsidRPr="00BD62D2" w:rsidRDefault="00EB509F" w:rsidP="00082A04">
      <w:pPr>
        <w:spacing w:line="276" w:lineRule="auto"/>
        <w:ind w:left="1440" w:hanging="1440"/>
        <w:jc w:val="both"/>
        <w:rPr>
          <w:color w:val="000000"/>
          <w:sz w:val="26"/>
          <w:szCs w:val="26"/>
        </w:rPr>
        <w:sectPr w:rsidR="00EB509F"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B53AC2">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693A50" w:rsidRPr="00DC32A6" w:rsidRDefault="00693A50" w:rsidP="00693A50">
      <w:pPr>
        <w:jc w:val="center"/>
        <w:rPr>
          <w:rFonts w:ascii="Arial" w:hAnsi="Arial" w:cs="Arial"/>
          <w:sz w:val="16"/>
          <w:szCs w:val="16"/>
          <w:lang w:val="pt-BR"/>
        </w:rPr>
      </w:pPr>
    </w:p>
    <w:tbl>
      <w:tblPr>
        <w:tblW w:w="4915" w:type="pct"/>
        <w:tblInd w:w="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8"/>
        <w:gridCol w:w="2524"/>
        <w:gridCol w:w="1544"/>
        <w:gridCol w:w="603"/>
        <w:gridCol w:w="775"/>
        <w:gridCol w:w="731"/>
        <w:gridCol w:w="1190"/>
        <w:gridCol w:w="1313"/>
        <w:gridCol w:w="1307"/>
        <w:gridCol w:w="1314"/>
        <w:gridCol w:w="2551"/>
        <w:gridCol w:w="1043"/>
      </w:tblGrid>
      <w:tr w:rsidR="00B53AC2" w:rsidRPr="00863DEA" w:rsidTr="00FF1DB7">
        <w:trPr>
          <w:trHeight w:val="498"/>
        </w:trPr>
        <w:tc>
          <w:tcPr>
            <w:tcW w:w="306" w:type="pct"/>
            <w:vMerge w:val="restart"/>
            <w:tcBorders>
              <w:top w:val="single" w:sz="4" w:space="0" w:color="auto"/>
              <w:left w:val="single" w:sz="4" w:space="0" w:color="auto"/>
              <w:right w:val="single" w:sz="4" w:space="0" w:color="auto"/>
            </w:tcBorders>
            <w:vAlign w:val="center"/>
          </w:tcPr>
          <w:p w:rsidR="00B53AC2" w:rsidRPr="00863DEA" w:rsidRDefault="00B53AC2" w:rsidP="00E0666A">
            <w:pPr>
              <w:jc w:val="center"/>
              <w:rPr>
                <w:rFonts w:ascii="Arial" w:hAnsi="Arial" w:cs="Arial"/>
              </w:rPr>
            </w:pPr>
            <w:r w:rsidRPr="00863DEA">
              <w:rPr>
                <w:rFonts w:ascii="Arial" w:hAnsi="Arial" w:cs="Arial"/>
              </w:rPr>
              <w:t>Nr.</w:t>
            </w:r>
          </w:p>
          <w:p w:rsidR="00B53AC2" w:rsidRPr="00863DEA" w:rsidRDefault="00B53AC2" w:rsidP="00E0666A">
            <w:pPr>
              <w:jc w:val="center"/>
              <w:rPr>
                <w:rFonts w:ascii="Arial" w:hAnsi="Arial" w:cs="Arial"/>
              </w:rPr>
            </w:pPr>
            <w:r w:rsidRPr="00863DEA">
              <w:rPr>
                <w:rFonts w:ascii="Arial" w:hAnsi="Arial" w:cs="Arial"/>
              </w:rPr>
              <w:t>crt.</w:t>
            </w:r>
            <w:r>
              <w:rPr>
                <w:rFonts w:ascii="Arial" w:hAnsi="Arial" w:cs="Arial"/>
              </w:rPr>
              <w:t>/ LOT</w:t>
            </w:r>
          </w:p>
        </w:tc>
        <w:tc>
          <w:tcPr>
            <w:tcW w:w="841" w:type="pct"/>
            <w:vMerge w:val="restart"/>
            <w:tcBorders>
              <w:top w:val="single" w:sz="4" w:space="0" w:color="auto"/>
              <w:left w:val="single" w:sz="4" w:space="0" w:color="auto"/>
              <w:right w:val="single" w:sz="4" w:space="0" w:color="auto"/>
            </w:tcBorders>
            <w:vAlign w:val="center"/>
          </w:tcPr>
          <w:p w:rsidR="00B53AC2" w:rsidRPr="00863DEA" w:rsidRDefault="00B53AC2" w:rsidP="00E0666A">
            <w:pPr>
              <w:jc w:val="center"/>
              <w:rPr>
                <w:rFonts w:ascii="Arial" w:hAnsi="Arial" w:cs="Arial"/>
              </w:rPr>
            </w:pPr>
            <w:r w:rsidRPr="00863DEA">
              <w:rPr>
                <w:rFonts w:ascii="Arial" w:hAnsi="Arial" w:cs="Arial"/>
              </w:rPr>
              <w:t xml:space="preserve">Denumire </w:t>
            </w:r>
            <w:r>
              <w:rPr>
                <w:rFonts w:ascii="Arial" w:hAnsi="Arial" w:cs="Arial"/>
              </w:rPr>
              <w:t>echipament</w:t>
            </w:r>
          </w:p>
        </w:tc>
        <w:tc>
          <w:tcPr>
            <w:tcW w:w="532" w:type="pct"/>
            <w:vMerge w:val="restart"/>
            <w:tcBorders>
              <w:top w:val="single" w:sz="4" w:space="0" w:color="auto"/>
              <w:left w:val="single" w:sz="4" w:space="0" w:color="auto"/>
              <w:right w:val="single" w:sz="4" w:space="0" w:color="auto"/>
            </w:tcBorders>
          </w:tcPr>
          <w:p w:rsidR="00B53AC2" w:rsidRDefault="00B53AC2" w:rsidP="00E0666A">
            <w:pPr>
              <w:jc w:val="center"/>
              <w:rPr>
                <w:rFonts w:ascii="Arial" w:hAnsi="Arial" w:cs="Arial"/>
              </w:rPr>
            </w:pPr>
            <w:r>
              <w:rPr>
                <w:rFonts w:ascii="Arial" w:hAnsi="Arial" w:cs="Arial"/>
              </w:rPr>
              <w:t>Tip echipament</w:t>
            </w:r>
          </w:p>
        </w:tc>
        <w:tc>
          <w:tcPr>
            <w:tcW w:w="221" w:type="pct"/>
            <w:vMerge w:val="restart"/>
            <w:tcBorders>
              <w:top w:val="single" w:sz="4" w:space="0" w:color="auto"/>
              <w:left w:val="single" w:sz="4" w:space="0" w:color="auto"/>
              <w:right w:val="single" w:sz="4" w:space="0" w:color="auto"/>
            </w:tcBorders>
            <w:vAlign w:val="center"/>
          </w:tcPr>
          <w:p w:rsidR="00B53AC2" w:rsidRPr="00863DEA" w:rsidRDefault="00B53AC2" w:rsidP="00E0666A">
            <w:pPr>
              <w:jc w:val="center"/>
              <w:rPr>
                <w:rFonts w:ascii="Arial" w:hAnsi="Arial" w:cs="Arial"/>
              </w:rPr>
            </w:pPr>
            <w:r w:rsidRPr="00863DEA">
              <w:rPr>
                <w:rFonts w:ascii="Arial" w:hAnsi="Arial" w:cs="Arial"/>
              </w:rPr>
              <w:t>UM</w:t>
            </w:r>
          </w:p>
        </w:tc>
        <w:tc>
          <w:tcPr>
            <w:tcW w:w="948" w:type="pct"/>
            <w:gridSpan w:val="3"/>
            <w:tcBorders>
              <w:top w:val="single" w:sz="4" w:space="0" w:color="auto"/>
              <w:left w:val="single" w:sz="4" w:space="0" w:color="auto"/>
              <w:bottom w:val="single" w:sz="4" w:space="0" w:color="auto"/>
              <w:right w:val="single" w:sz="4" w:space="0" w:color="auto"/>
            </w:tcBorders>
            <w:vAlign w:val="center"/>
          </w:tcPr>
          <w:p w:rsidR="00B53AC2" w:rsidRPr="00863DEA" w:rsidRDefault="00B53AC2" w:rsidP="00E0666A">
            <w:pPr>
              <w:jc w:val="center"/>
              <w:rPr>
                <w:rFonts w:ascii="Arial" w:hAnsi="Arial" w:cs="Arial"/>
              </w:rPr>
            </w:pPr>
            <w:r w:rsidRPr="00863DEA">
              <w:rPr>
                <w:rFonts w:ascii="Arial" w:hAnsi="Arial" w:cs="Arial"/>
              </w:rPr>
              <w:t>Cantitate</w:t>
            </w:r>
          </w:p>
          <w:p w:rsidR="00B53AC2" w:rsidRPr="00863DEA" w:rsidRDefault="00B53AC2" w:rsidP="00D238EF">
            <w:pPr>
              <w:rPr>
                <w:rFonts w:ascii="Arial" w:hAnsi="Arial" w:cs="Arial"/>
              </w:rPr>
            </w:pPr>
          </w:p>
        </w:tc>
        <w:tc>
          <w:tcPr>
            <w:tcW w:w="457" w:type="pct"/>
            <w:vMerge w:val="restart"/>
            <w:tcBorders>
              <w:top w:val="single" w:sz="4" w:space="0" w:color="auto"/>
              <w:left w:val="single" w:sz="4" w:space="0" w:color="auto"/>
              <w:right w:val="single" w:sz="4" w:space="0" w:color="auto"/>
            </w:tcBorders>
          </w:tcPr>
          <w:p w:rsidR="00B53AC2" w:rsidRDefault="00B53AC2" w:rsidP="00E0666A">
            <w:pPr>
              <w:jc w:val="center"/>
              <w:rPr>
                <w:rFonts w:ascii="Arial" w:hAnsi="Arial" w:cs="Arial"/>
              </w:rPr>
            </w:pPr>
            <w:r>
              <w:rPr>
                <w:rFonts w:ascii="Arial" w:hAnsi="Arial" w:cs="Arial"/>
              </w:rPr>
              <w:t>Cantitate totala</w:t>
            </w:r>
          </w:p>
        </w:tc>
        <w:tc>
          <w:tcPr>
            <w:tcW w:w="913" w:type="pct"/>
            <w:gridSpan w:val="2"/>
            <w:tcBorders>
              <w:top w:val="single" w:sz="4" w:space="0" w:color="auto"/>
              <w:left w:val="single" w:sz="4" w:space="0" w:color="auto"/>
              <w:bottom w:val="single" w:sz="4" w:space="0" w:color="auto"/>
              <w:right w:val="single" w:sz="4" w:space="0" w:color="auto"/>
            </w:tcBorders>
          </w:tcPr>
          <w:p w:rsidR="00B53AC2" w:rsidRPr="00863DEA" w:rsidRDefault="00B53AC2" w:rsidP="00E0666A">
            <w:pPr>
              <w:jc w:val="center"/>
              <w:rPr>
                <w:rFonts w:ascii="Arial" w:hAnsi="Arial" w:cs="Arial"/>
              </w:rPr>
            </w:pPr>
            <w:r>
              <w:rPr>
                <w:rFonts w:ascii="Arial" w:hAnsi="Arial" w:cs="Arial"/>
              </w:rPr>
              <w:t>PRET (lei fara TVA)</w:t>
            </w:r>
          </w:p>
        </w:tc>
        <w:tc>
          <w:tcPr>
            <w:tcW w:w="438" w:type="pct"/>
            <w:tcBorders>
              <w:top w:val="single" w:sz="4" w:space="0" w:color="auto"/>
              <w:left w:val="single" w:sz="4" w:space="0" w:color="auto"/>
              <w:bottom w:val="single" w:sz="4" w:space="0" w:color="auto"/>
              <w:right w:val="single" w:sz="4" w:space="0" w:color="auto"/>
            </w:tcBorders>
          </w:tcPr>
          <w:p w:rsidR="00B53AC2" w:rsidRPr="00863DEA" w:rsidRDefault="00B53AC2" w:rsidP="00A7129C">
            <w:pPr>
              <w:jc w:val="center"/>
              <w:rPr>
                <w:rFonts w:ascii="Arial" w:hAnsi="Arial" w:cs="Arial"/>
              </w:rPr>
              <w:pPrChange w:id="58" w:author="Simona.Munteanu" w:date="2023-08-21T09:26:00Z">
                <w:pPr>
                  <w:jc w:val="center"/>
                </w:pPr>
              </w:pPrChange>
            </w:pPr>
            <w:del w:id="59" w:author="Simona.Munteanu" w:date="2023-08-21T09:26:00Z">
              <w:r w:rsidDel="00A7129C">
                <w:rPr>
                  <w:rFonts w:ascii="Arial" w:hAnsi="Arial" w:cs="Arial"/>
                </w:rPr>
                <w:delText>Ptoducator</w:delText>
              </w:r>
            </w:del>
            <w:ins w:id="60" w:author="Simona.Munteanu" w:date="2023-08-21T09:26:00Z">
              <w:r w:rsidR="00A7129C">
                <w:rPr>
                  <w:rFonts w:ascii="Arial" w:hAnsi="Arial" w:cs="Arial"/>
                </w:rPr>
                <w:t>P</w:t>
              </w:r>
              <w:r w:rsidR="00A7129C">
                <w:rPr>
                  <w:rFonts w:ascii="Arial" w:hAnsi="Arial" w:cs="Arial"/>
                </w:rPr>
                <w:t>r</w:t>
              </w:r>
              <w:r w:rsidR="00A7129C">
                <w:rPr>
                  <w:rFonts w:ascii="Arial" w:hAnsi="Arial" w:cs="Arial"/>
                </w:rPr>
                <w:t>oducator</w:t>
              </w:r>
            </w:ins>
          </w:p>
        </w:tc>
        <w:tc>
          <w:tcPr>
            <w:tcW w:w="344" w:type="pct"/>
            <w:tcBorders>
              <w:top w:val="single" w:sz="4" w:space="0" w:color="auto"/>
              <w:left w:val="single" w:sz="4" w:space="0" w:color="auto"/>
              <w:bottom w:val="single" w:sz="4" w:space="0" w:color="auto"/>
              <w:right w:val="single" w:sz="4" w:space="0" w:color="auto"/>
            </w:tcBorders>
          </w:tcPr>
          <w:p w:rsidR="00B53AC2" w:rsidRDefault="00B53AC2" w:rsidP="00E0666A">
            <w:pPr>
              <w:jc w:val="center"/>
              <w:rPr>
                <w:rFonts w:ascii="Arial" w:hAnsi="Arial" w:cs="Arial"/>
              </w:rPr>
            </w:pPr>
            <w:r>
              <w:rPr>
                <w:rFonts w:ascii="Arial" w:hAnsi="Arial" w:cs="Arial"/>
              </w:rPr>
              <w:t>Termen de livrare</w:t>
            </w:r>
          </w:p>
          <w:p w:rsidR="00B53AC2" w:rsidRPr="00863DEA" w:rsidRDefault="00B53AC2" w:rsidP="00E0666A">
            <w:pPr>
              <w:jc w:val="center"/>
              <w:rPr>
                <w:rFonts w:ascii="Arial" w:hAnsi="Arial" w:cs="Arial"/>
              </w:rPr>
            </w:pPr>
            <w:r>
              <w:rPr>
                <w:rFonts w:ascii="Arial" w:hAnsi="Arial" w:cs="Arial"/>
              </w:rPr>
              <w:t>(zile)</w:t>
            </w:r>
          </w:p>
        </w:tc>
      </w:tr>
      <w:tr w:rsidR="00B53AC2" w:rsidRPr="00863DEA" w:rsidTr="00B53AC2">
        <w:trPr>
          <w:trHeight w:val="760"/>
        </w:trPr>
        <w:tc>
          <w:tcPr>
            <w:tcW w:w="309" w:type="pct"/>
            <w:vMerge/>
            <w:tcBorders>
              <w:left w:val="single" w:sz="4" w:space="0" w:color="auto"/>
              <w:bottom w:val="single" w:sz="4" w:space="0" w:color="auto"/>
              <w:right w:val="single" w:sz="4" w:space="0" w:color="auto"/>
            </w:tcBorders>
            <w:vAlign w:val="center"/>
          </w:tcPr>
          <w:p w:rsidR="00B53AC2" w:rsidRPr="00863DEA" w:rsidRDefault="00B53AC2" w:rsidP="00E0666A">
            <w:pPr>
              <w:jc w:val="center"/>
              <w:rPr>
                <w:rFonts w:ascii="Arial" w:hAnsi="Arial" w:cs="Arial"/>
              </w:rPr>
            </w:pPr>
          </w:p>
        </w:tc>
        <w:tc>
          <w:tcPr>
            <w:tcW w:w="843" w:type="pct"/>
            <w:vMerge/>
            <w:tcBorders>
              <w:left w:val="single" w:sz="4" w:space="0" w:color="auto"/>
              <w:bottom w:val="single" w:sz="4" w:space="0" w:color="auto"/>
              <w:right w:val="single" w:sz="4" w:space="0" w:color="auto"/>
            </w:tcBorders>
            <w:vAlign w:val="center"/>
          </w:tcPr>
          <w:p w:rsidR="00B53AC2" w:rsidRPr="00863DEA" w:rsidRDefault="00B53AC2" w:rsidP="00E0666A">
            <w:pPr>
              <w:jc w:val="center"/>
              <w:rPr>
                <w:rFonts w:ascii="Arial" w:hAnsi="Arial" w:cs="Arial"/>
              </w:rPr>
            </w:pPr>
          </w:p>
        </w:tc>
        <w:tc>
          <w:tcPr>
            <w:tcW w:w="535" w:type="pct"/>
            <w:vMerge/>
            <w:tcBorders>
              <w:left w:val="single" w:sz="4" w:space="0" w:color="auto"/>
              <w:bottom w:val="single" w:sz="4" w:space="0" w:color="auto"/>
              <w:right w:val="single" w:sz="4" w:space="0" w:color="auto"/>
            </w:tcBorders>
          </w:tcPr>
          <w:p w:rsidR="00B53AC2" w:rsidRPr="00863DEA" w:rsidRDefault="00B53AC2" w:rsidP="00E0666A">
            <w:pPr>
              <w:jc w:val="center"/>
              <w:rPr>
                <w:rFonts w:ascii="Arial" w:hAnsi="Arial" w:cs="Arial"/>
              </w:rPr>
            </w:pPr>
          </w:p>
        </w:tc>
        <w:tc>
          <w:tcPr>
            <w:tcW w:w="223" w:type="pct"/>
            <w:vMerge/>
            <w:tcBorders>
              <w:left w:val="single" w:sz="4" w:space="0" w:color="auto"/>
              <w:bottom w:val="single" w:sz="4" w:space="0" w:color="auto"/>
              <w:right w:val="single" w:sz="4" w:space="0" w:color="auto"/>
            </w:tcBorders>
            <w:vAlign w:val="center"/>
          </w:tcPr>
          <w:p w:rsidR="00B53AC2" w:rsidRPr="00863DEA" w:rsidRDefault="00B53AC2" w:rsidP="00E0666A">
            <w:pPr>
              <w:jc w:val="center"/>
              <w:rPr>
                <w:rFonts w:ascii="Arial" w:hAnsi="Arial" w:cs="Arial"/>
              </w:rPr>
            </w:pPr>
          </w:p>
        </w:tc>
        <w:tc>
          <w:tcPr>
            <w:tcW w:w="300" w:type="pct"/>
            <w:tcBorders>
              <w:top w:val="single" w:sz="4" w:space="0" w:color="auto"/>
              <w:left w:val="single" w:sz="4" w:space="0" w:color="auto"/>
              <w:bottom w:val="single" w:sz="4" w:space="0" w:color="auto"/>
              <w:right w:val="single" w:sz="4" w:space="0" w:color="auto"/>
            </w:tcBorders>
            <w:vAlign w:val="center"/>
          </w:tcPr>
          <w:p w:rsidR="00B53AC2" w:rsidRPr="00863DEA" w:rsidRDefault="00B53AC2" w:rsidP="00E0666A">
            <w:pPr>
              <w:jc w:val="center"/>
              <w:rPr>
                <w:rFonts w:ascii="Arial" w:hAnsi="Arial" w:cs="Arial"/>
              </w:rPr>
            </w:pPr>
            <w:r>
              <w:rPr>
                <w:rFonts w:ascii="Arial" w:hAnsi="Arial" w:cs="Arial"/>
              </w:rPr>
              <w:t>CTE Sud</w:t>
            </w:r>
          </w:p>
        </w:tc>
        <w:tc>
          <w:tcPr>
            <w:tcW w:w="275" w:type="pct"/>
            <w:tcBorders>
              <w:top w:val="single" w:sz="4" w:space="0" w:color="auto"/>
              <w:left w:val="single" w:sz="4" w:space="0" w:color="auto"/>
              <w:bottom w:val="single" w:sz="4" w:space="0" w:color="auto"/>
              <w:right w:val="single" w:sz="4" w:space="0" w:color="auto"/>
            </w:tcBorders>
            <w:vAlign w:val="center"/>
          </w:tcPr>
          <w:p w:rsidR="00B53AC2" w:rsidRPr="00863DEA" w:rsidRDefault="00B53AC2" w:rsidP="00E0666A">
            <w:pPr>
              <w:jc w:val="center"/>
              <w:rPr>
                <w:rFonts w:ascii="Arial" w:hAnsi="Arial" w:cs="Arial"/>
              </w:rPr>
            </w:pPr>
            <w:r>
              <w:rPr>
                <w:rFonts w:ascii="Arial" w:hAnsi="Arial" w:cs="Arial"/>
              </w:rPr>
              <w:t>CTE Vest</w:t>
            </w:r>
          </w:p>
        </w:tc>
        <w:tc>
          <w:tcPr>
            <w:tcW w:w="378" w:type="pct"/>
            <w:tcBorders>
              <w:top w:val="single" w:sz="4" w:space="0" w:color="auto"/>
              <w:left w:val="single" w:sz="4" w:space="0" w:color="auto"/>
              <w:bottom w:val="single" w:sz="4" w:space="0" w:color="auto"/>
              <w:right w:val="single" w:sz="4" w:space="0" w:color="auto"/>
            </w:tcBorders>
            <w:vAlign w:val="center"/>
          </w:tcPr>
          <w:p w:rsidR="00B53AC2" w:rsidRPr="00863DEA" w:rsidRDefault="00B53AC2" w:rsidP="00E0666A">
            <w:pPr>
              <w:jc w:val="center"/>
              <w:rPr>
                <w:rFonts w:ascii="Arial" w:hAnsi="Arial" w:cs="Arial"/>
              </w:rPr>
            </w:pPr>
            <w:r>
              <w:rPr>
                <w:rFonts w:ascii="Arial" w:hAnsi="Arial" w:cs="Arial"/>
              </w:rPr>
              <w:t>CTE Progresu</w:t>
            </w:r>
          </w:p>
        </w:tc>
        <w:tc>
          <w:tcPr>
            <w:tcW w:w="460" w:type="pct"/>
            <w:vMerge/>
            <w:tcBorders>
              <w:left w:val="single" w:sz="4" w:space="0" w:color="auto"/>
              <w:bottom w:val="single" w:sz="4" w:space="0" w:color="auto"/>
              <w:right w:val="single" w:sz="4" w:space="0" w:color="auto"/>
            </w:tcBorders>
          </w:tcPr>
          <w:p w:rsidR="00B53AC2" w:rsidRDefault="00B53AC2" w:rsidP="00E0666A">
            <w:pPr>
              <w:jc w:val="center"/>
              <w:rPr>
                <w:rFonts w:ascii="Arial" w:hAnsi="Arial" w:cs="Arial"/>
              </w:rPr>
            </w:pPr>
          </w:p>
        </w:tc>
        <w:tc>
          <w:tcPr>
            <w:tcW w:w="458" w:type="pct"/>
            <w:tcBorders>
              <w:top w:val="single" w:sz="4" w:space="0" w:color="auto"/>
              <w:left w:val="single" w:sz="4" w:space="0" w:color="auto"/>
              <w:bottom w:val="single" w:sz="4" w:space="0" w:color="auto"/>
              <w:right w:val="single" w:sz="4" w:space="0" w:color="auto"/>
            </w:tcBorders>
          </w:tcPr>
          <w:p w:rsidR="00B53AC2" w:rsidRPr="00863DEA" w:rsidRDefault="00B53AC2" w:rsidP="00E0666A">
            <w:pPr>
              <w:jc w:val="center"/>
              <w:rPr>
                <w:rFonts w:ascii="Arial" w:hAnsi="Arial" w:cs="Arial"/>
              </w:rPr>
            </w:pPr>
            <w:r>
              <w:rPr>
                <w:rFonts w:ascii="Arial" w:hAnsi="Arial" w:cs="Arial"/>
              </w:rPr>
              <w:t>UNITAR</w:t>
            </w:r>
          </w:p>
        </w:tc>
        <w:tc>
          <w:tcPr>
            <w:tcW w:w="460" w:type="pct"/>
            <w:tcBorders>
              <w:top w:val="single" w:sz="4" w:space="0" w:color="auto"/>
              <w:left w:val="single" w:sz="4" w:space="0" w:color="auto"/>
              <w:bottom w:val="single" w:sz="4" w:space="0" w:color="auto"/>
              <w:right w:val="single" w:sz="4" w:space="0" w:color="auto"/>
            </w:tcBorders>
          </w:tcPr>
          <w:p w:rsidR="00B53AC2" w:rsidRPr="00863DEA" w:rsidRDefault="00B53AC2" w:rsidP="00E0666A">
            <w:pPr>
              <w:jc w:val="center"/>
              <w:rPr>
                <w:rFonts w:ascii="Arial" w:hAnsi="Arial" w:cs="Arial"/>
              </w:rPr>
            </w:pPr>
            <w:r>
              <w:rPr>
                <w:rFonts w:ascii="Arial" w:hAnsi="Arial" w:cs="Arial"/>
              </w:rPr>
              <w:t>TOTAL</w:t>
            </w:r>
          </w:p>
        </w:tc>
        <w:tc>
          <w:tcPr>
            <w:tcW w:w="412" w:type="pct"/>
            <w:tcBorders>
              <w:top w:val="single" w:sz="4" w:space="0" w:color="auto"/>
              <w:left w:val="single" w:sz="4" w:space="0" w:color="auto"/>
              <w:bottom w:val="single" w:sz="4" w:space="0" w:color="auto"/>
              <w:right w:val="single" w:sz="4" w:space="0" w:color="auto"/>
            </w:tcBorders>
          </w:tcPr>
          <w:p w:rsidR="00B53AC2" w:rsidRPr="00863DEA" w:rsidRDefault="00B53AC2" w:rsidP="00E0666A">
            <w:pPr>
              <w:jc w:val="center"/>
              <w:rPr>
                <w:rFonts w:ascii="Arial" w:hAnsi="Arial" w:cs="Arial"/>
              </w:rPr>
            </w:pPr>
          </w:p>
        </w:tc>
        <w:tc>
          <w:tcPr>
            <w:tcW w:w="347" w:type="pct"/>
            <w:tcBorders>
              <w:top w:val="single" w:sz="4" w:space="0" w:color="auto"/>
              <w:left w:val="single" w:sz="4" w:space="0" w:color="auto"/>
              <w:bottom w:val="single" w:sz="4" w:space="0" w:color="auto"/>
              <w:right w:val="single" w:sz="4" w:space="0" w:color="auto"/>
            </w:tcBorders>
          </w:tcPr>
          <w:p w:rsidR="00B53AC2" w:rsidRPr="00863DEA" w:rsidRDefault="00B53AC2" w:rsidP="00E0666A">
            <w:pPr>
              <w:jc w:val="center"/>
              <w:rPr>
                <w:rFonts w:ascii="Arial" w:hAnsi="Arial" w:cs="Arial"/>
              </w:rPr>
            </w:pPr>
          </w:p>
        </w:tc>
      </w:tr>
      <w:tr w:rsidR="00FF1DB7" w:rsidRPr="0042609F" w:rsidTr="00B53AC2">
        <w:tc>
          <w:tcPr>
            <w:tcW w:w="309" w:type="pct"/>
            <w:tcBorders>
              <w:top w:val="single" w:sz="4" w:space="0" w:color="auto"/>
              <w:left w:val="single" w:sz="4" w:space="0" w:color="auto"/>
              <w:bottom w:val="single" w:sz="4" w:space="0" w:color="auto"/>
              <w:right w:val="single" w:sz="4" w:space="0" w:color="auto"/>
            </w:tcBorders>
            <w:vAlign w:val="center"/>
          </w:tcPr>
          <w:p w:rsidR="00B53AC2" w:rsidRPr="0042609F" w:rsidRDefault="00B53AC2" w:rsidP="00E0666A">
            <w:pPr>
              <w:jc w:val="center"/>
              <w:rPr>
                <w:rFonts w:ascii="Arial" w:hAnsi="Arial" w:cs="Arial"/>
                <w:i/>
                <w:sz w:val="16"/>
                <w:szCs w:val="16"/>
              </w:rPr>
            </w:pPr>
            <w:r w:rsidRPr="0042609F">
              <w:rPr>
                <w:rFonts w:ascii="Arial" w:hAnsi="Arial" w:cs="Arial"/>
                <w:i/>
                <w:sz w:val="16"/>
                <w:szCs w:val="16"/>
              </w:rPr>
              <w:t>1</w:t>
            </w:r>
          </w:p>
        </w:tc>
        <w:tc>
          <w:tcPr>
            <w:tcW w:w="843" w:type="pct"/>
            <w:tcBorders>
              <w:top w:val="single" w:sz="4" w:space="0" w:color="auto"/>
              <w:left w:val="single" w:sz="4" w:space="0" w:color="auto"/>
              <w:bottom w:val="single" w:sz="4" w:space="0" w:color="auto"/>
              <w:right w:val="single" w:sz="4" w:space="0" w:color="auto"/>
            </w:tcBorders>
            <w:vAlign w:val="center"/>
          </w:tcPr>
          <w:p w:rsidR="00B53AC2" w:rsidRPr="0042609F" w:rsidRDefault="00B53AC2" w:rsidP="00E0666A">
            <w:pPr>
              <w:jc w:val="center"/>
              <w:rPr>
                <w:rFonts w:ascii="Arial" w:hAnsi="Arial" w:cs="Arial"/>
                <w:i/>
                <w:sz w:val="16"/>
                <w:szCs w:val="16"/>
              </w:rPr>
            </w:pPr>
            <w:r w:rsidRPr="0042609F">
              <w:rPr>
                <w:rFonts w:ascii="Arial" w:hAnsi="Arial" w:cs="Arial"/>
                <w:i/>
                <w:sz w:val="16"/>
                <w:szCs w:val="16"/>
              </w:rPr>
              <w:t>2</w:t>
            </w:r>
          </w:p>
        </w:tc>
        <w:tc>
          <w:tcPr>
            <w:tcW w:w="535" w:type="pct"/>
            <w:tcBorders>
              <w:top w:val="single" w:sz="4" w:space="0" w:color="auto"/>
              <w:left w:val="single" w:sz="4" w:space="0" w:color="auto"/>
              <w:bottom w:val="single" w:sz="4" w:space="0" w:color="auto"/>
              <w:right w:val="single" w:sz="4" w:space="0" w:color="auto"/>
            </w:tcBorders>
          </w:tcPr>
          <w:p w:rsidR="00B53AC2" w:rsidRPr="0042609F" w:rsidRDefault="00B53AC2" w:rsidP="00E0666A">
            <w:pPr>
              <w:jc w:val="center"/>
              <w:rPr>
                <w:rFonts w:ascii="Arial" w:hAnsi="Arial" w:cs="Arial"/>
                <w:i/>
                <w:sz w:val="16"/>
                <w:szCs w:val="16"/>
              </w:rPr>
            </w:pPr>
            <w:r>
              <w:rPr>
                <w:rFonts w:ascii="Arial" w:hAnsi="Arial" w:cs="Arial"/>
                <w:i/>
                <w:sz w:val="16"/>
                <w:szCs w:val="16"/>
              </w:rPr>
              <w:t>3</w:t>
            </w:r>
          </w:p>
        </w:tc>
        <w:tc>
          <w:tcPr>
            <w:tcW w:w="223" w:type="pct"/>
            <w:tcBorders>
              <w:top w:val="single" w:sz="4" w:space="0" w:color="auto"/>
              <w:left w:val="single" w:sz="4" w:space="0" w:color="auto"/>
              <w:bottom w:val="single" w:sz="4" w:space="0" w:color="auto"/>
              <w:right w:val="single" w:sz="4" w:space="0" w:color="auto"/>
            </w:tcBorders>
            <w:vAlign w:val="center"/>
          </w:tcPr>
          <w:p w:rsidR="00B53AC2" w:rsidRPr="0042609F" w:rsidRDefault="00B53AC2" w:rsidP="00E0666A">
            <w:pPr>
              <w:jc w:val="center"/>
              <w:rPr>
                <w:rFonts w:ascii="Arial" w:hAnsi="Arial" w:cs="Arial"/>
                <w:i/>
                <w:sz w:val="16"/>
                <w:szCs w:val="16"/>
              </w:rPr>
            </w:pPr>
            <w:r>
              <w:rPr>
                <w:rFonts w:ascii="Arial" w:hAnsi="Arial" w:cs="Arial"/>
                <w:i/>
                <w:sz w:val="16"/>
                <w:szCs w:val="16"/>
              </w:rPr>
              <w:t>4</w:t>
            </w:r>
          </w:p>
        </w:tc>
        <w:tc>
          <w:tcPr>
            <w:tcW w:w="300" w:type="pct"/>
            <w:tcBorders>
              <w:top w:val="single" w:sz="4" w:space="0" w:color="auto"/>
              <w:left w:val="single" w:sz="4" w:space="0" w:color="auto"/>
              <w:bottom w:val="single" w:sz="4" w:space="0" w:color="auto"/>
              <w:right w:val="single" w:sz="4" w:space="0" w:color="auto"/>
            </w:tcBorders>
            <w:vAlign w:val="center"/>
          </w:tcPr>
          <w:p w:rsidR="00B53AC2" w:rsidRPr="0042609F" w:rsidRDefault="00B53AC2" w:rsidP="00E0666A">
            <w:pPr>
              <w:jc w:val="center"/>
              <w:rPr>
                <w:rFonts w:ascii="Arial" w:hAnsi="Arial" w:cs="Arial"/>
                <w:i/>
                <w:sz w:val="16"/>
                <w:szCs w:val="16"/>
              </w:rPr>
            </w:pPr>
            <w:r>
              <w:rPr>
                <w:rFonts w:ascii="Arial" w:hAnsi="Arial" w:cs="Arial"/>
                <w:i/>
                <w:sz w:val="16"/>
                <w:szCs w:val="16"/>
              </w:rPr>
              <w:t>5</w:t>
            </w:r>
          </w:p>
        </w:tc>
        <w:tc>
          <w:tcPr>
            <w:tcW w:w="275" w:type="pct"/>
            <w:tcBorders>
              <w:top w:val="single" w:sz="4" w:space="0" w:color="auto"/>
              <w:left w:val="single" w:sz="4" w:space="0" w:color="auto"/>
              <w:bottom w:val="single" w:sz="4" w:space="0" w:color="auto"/>
              <w:right w:val="single" w:sz="4" w:space="0" w:color="auto"/>
            </w:tcBorders>
          </w:tcPr>
          <w:p w:rsidR="00B53AC2" w:rsidRDefault="00B53AC2" w:rsidP="00E0666A">
            <w:pPr>
              <w:jc w:val="center"/>
              <w:rPr>
                <w:rFonts w:ascii="Arial" w:hAnsi="Arial" w:cs="Arial"/>
                <w:i/>
                <w:sz w:val="16"/>
                <w:szCs w:val="16"/>
              </w:rPr>
            </w:pPr>
            <w:del w:id="61" w:author="Simona.Munteanu" w:date="2023-08-21T09:26:00Z">
              <w:r w:rsidDel="00A7129C">
                <w:rPr>
                  <w:rFonts w:ascii="Arial" w:hAnsi="Arial" w:cs="Arial"/>
                  <w:i/>
                  <w:sz w:val="16"/>
                  <w:szCs w:val="16"/>
                </w:rPr>
                <w:delText>5</w:delText>
              </w:r>
            </w:del>
            <w:ins w:id="62" w:author="Simona.Munteanu" w:date="2023-08-21T09:26:00Z">
              <w:r w:rsidR="00A7129C">
                <w:rPr>
                  <w:rFonts w:ascii="Arial" w:hAnsi="Arial" w:cs="Arial"/>
                  <w:i/>
                  <w:sz w:val="16"/>
                  <w:szCs w:val="16"/>
                </w:rPr>
                <w:t>6</w:t>
              </w:r>
            </w:ins>
          </w:p>
        </w:tc>
        <w:tc>
          <w:tcPr>
            <w:tcW w:w="378" w:type="pct"/>
            <w:tcBorders>
              <w:top w:val="single" w:sz="4" w:space="0" w:color="auto"/>
              <w:left w:val="single" w:sz="4" w:space="0" w:color="auto"/>
              <w:bottom w:val="single" w:sz="4" w:space="0" w:color="auto"/>
              <w:right w:val="single" w:sz="4" w:space="0" w:color="auto"/>
            </w:tcBorders>
          </w:tcPr>
          <w:p w:rsidR="00B53AC2" w:rsidRPr="0042609F" w:rsidRDefault="00B53AC2" w:rsidP="00E0666A">
            <w:pPr>
              <w:jc w:val="center"/>
              <w:rPr>
                <w:rFonts w:ascii="Arial" w:hAnsi="Arial" w:cs="Arial"/>
                <w:i/>
                <w:sz w:val="16"/>
                <w:szCs w:val="16"/>
              </w:rPr>
            </w:pPr>
            <w:del w:id="63" w:author="Simona.Munteanu" w:date="2023-08-21T09:26:00Z">
              <w:r w:rsidDel="00A7129C">
                <w:rPr>
                  <w:rFonts w:ascii="Arial" w:hAnsi="Arial" w:cs="Arial"/>
                  <w:i/>
                  <w:sz w:val="16"/>
                  <w:szCs w:val="16"/>
                </w:rPr>
                <w:delText>6</w:delText>
              </w:r>
            </w:del>
            <w:ins w:id="64" w:author="Simona.Munteanu" w:date="2023-08-21T09:26:00Z">
              <w:r w:rsidR="00A7129C">
                <w:rPr>
                  <w:rFonts w:ascii="Arial" w:hAnsi="Arial" w:cs="Arial"/>
                  <w:i/>
                  <w:sz w:val="16"/>
                  <w:szCs w:val="16"/>
                </w:rPr>
                <w:t>7</w:t>
              </w:r>
            </w:ins>
          </w:p>
        </w:tc>
        <w:tc>
          <w:tcPr>
            <w:tcW w:w="460" w:type="pct"/>
            <w:tcBorders>
              <w:top w:val="single" w:sz="4" w:space="0" w:color="auto"/>
              <w:left w:val="single" w:sz="4" w:space="0" w:color="auto"/>
              <w:bottom w:val="single" w:sz="4" w:space="0" w:color="auto"/>
              <w:right w:val="single" w:sz="4" w:space="0" w:color="auto"/>
            </w:tcBorders>
          </w:tcPr>
          <w:p w:rsidR="00B53AC2" w:rsidRDefault="00B53AC2" w:rsidP="00E0666A">
            <w:pPr>
              <w:jc w:val="center"/>
              <w:rPr>
                <w:rFonts w:ascii="Arial" w:hAnsi="Arial" w:cs="Arial"/>
                <w:i/>
                <w:sz w:val="16"/>
                <w:szCs w:val="16"/>
              </w:rPr>
            </w:pPr>
            <w:del w:id="65" w:author="Simona.Munteanu" w:date="2023-08-21T09:26:00Z">
              <w:r w:rsidDel="00A7129C">
                <w:rPr>
                  <w:rFonts w:ascii="Arial" w:hAnsi="Arial" w:cs="Arial"/>
                  <w:i/>
                  <w:sz w:val="16"/>
                  <w:szCs w:val="16"/>
                </w:rPr>
                <w:delText>7</w:delText>
              </w:r>
            </w:del>
            <w:ins w:id="66" w:author="Simona.Munteanu" w:date="2023-08-21T09:26:00Z">
              <w:r w:rsidR="00A7129C">
                <w:rPr>
                  <w:rFonts w:ascii="Arial" w:hAnsi="Arial" w:cs="Arial"/>
                  <w:i/>
                  <w:sz w:val="16"/>
                  <w:szCs w:val="16"/>
                </w:rPr>
                <w:t>8</w:t>
              </w:r>
            </w:ins>
          </w:p>
        </w:tc>
        <w:tc>
          <w:tcPr>
            <w:tcW w:w="458" w:type="pct"/>
            <w:tcBorders>
              <w:top w:val="single" w:sz="4" w:space="0" w:color="auto"/>
              <w:left w:val="single" w:sz="4" w:space="0" w:color="auto"/>
              <w:bottom w:val="single" w:sz="4" w:space="0" w:color="auto"/>
              <w:right w:val="single" w:sz="4" w:space="0" w:color="auto"/>
            </w:tcBorders>
          </w:tcPr>
          <w:p w:rsidR="00B53AC2" w:rsidRDefault="00B53AC2" w:rsidP="00E0666A">
            <w:pPr>
              <w:jc w:val="center"/>
              <w:rPr>
                <w:rFonts w:ascii="Arial" w:hAnsi="Arial" w:cs="Arial"/>
                <w:i/>
                <w:sz w:val="16"/>
                <w:szCs w:val="16"/>
              </w:rPr>
            </w:pPr>
            <w:del w:id="67" w:author="Simona.Munteanu" w:date="2023-08-21T09:27:00Z">
              <w:r w:rsidDel="00A7129C">
                <w:rPr>
                  <w:rFonts w:ascii="Arial" w:hAnsi="Arial" w:cs="Arial"/>
                  <w:i/>
                  <w:sz w:val="16"/>
                  <w:szCs w:val="16"/>
                </w:rPr>
                <w:delText>8</w:delText>
              </w:r>
            </w:del>
            <w:ins w:id="68" w:author="Simona.Munteanu" w:date="2023-08-21T09:27:00Z">
              <w:r w:rsidR="00A7129C">
                <w:rPr>
                  <w:rFonts w:ascii="Arial" w:hAnsi="Arial" w:cs="Arial"/>
                  <w:i/>
                  <w:sz w:val="16"/>
                  <w:szCs w:val="16"/>
                </w:rPr>
                <w:t>9</w:t>
              </w:r>
            </w:ins>
          </w:p>
        </w:tc>
        <w:tc>
          <w:tcPr>
            <w:tcW w:w="460" w:type="pct"/>
            <w:tcBorders>
              <w:top w:val="single" w:sz="4" w:space="0" w:color="auto"/>
              <w:left w:val="single" w:sz="4" w:space="0" w:color="auto"/>
              <w:bottom w:val="single" w:sz="4" w:space="0" w:color="auto"/>
              <w:right w:val="single" w:sz="4" w:space="0" w:color="auto"/>
            </w:tcBorders>
          </w:tcPr>
          <w:p w:rsidR="00B53AC2" w:rsidRDefault="00B53AC2" w:rsidP="00E0666A">
            <w:pPr>
              <w:jc w:val="center"/>
              <w:rPr>
                <w:rFonts w:ascii="Arial" w:hAnsi="Arial" w:cs="Arial"/>
                <w:i/>
                <w:sz w:val="16"/>
                <w:szCs w:val="16"/>
              </w:rPr>
            </w:pPr>
            <w:del w:id="69" w:author="Simona.Munteanu" w:date="2023-08-21T09:27:00Z">
              <w:r w:rsidDel="00A7129C">
                <w:rPr>
                  <w:rFonts w:ascii="Arial" w:hAnsi="Arial" w:cs="Arial"/>
                  <w:i/>
                  <w:sz w:val="16"/>
                  <w:szCs w:val="16"/>
                </w:rPr>
                <w:delText>9</w:delText>
              </w:r>
            </w:del>
            <w:ins w:id="70" w:author="Simona.Munteanu" w:date="2023-08-21T09:27:00Z">
              <w:r w:rsidR="00A7129C">
                <w:rPr>
                  <w:rFonts w:ascii="Arial" w:hAnsi="Arial" w:cs="Arial"/>
                  <w:i/>
                  <w:sz w:val="16"/>
                  <w:szCs w:val="16"/>
                </w:rPr>
                <w:t>10</w:t>
              </w:r>
            </w:ins>
          </w:p>
        </w:tc>
        <w:tc>
          <w:tcPr>
            <w:tcW w:w="412" w:type="pct"/>
            <w:tcBorders>
              <w:top w:val="single" w:sz="4" w:space="0" w:color="auto"/>
              <w:left w:val="single" w:sz="4" w:space="0" w:color="auto"/>
              <w:bottom w:val="single" w:sz="4" w:space="0" w:color="auto"/>
              <w:right w:val="single" w:sz="4" w:space="0" w:color="auto"/>
            </w:tcBorders>
          </w:tcPr>
          <w:p w:rsidR="00B53AC2" w:rsidRDefault="00B53AC2" w:rsidP="00A7129C">
            <w:pPr>
              <w:jc w:val="center"/>
              <w:rPr>
                <w:rFonts w:ascii="Arial" w:hAnsi="Arial" w:cs="Arial"/>
                <w:i/>
                <w:sz w:val="16"/>
                <w:szCs w:val="16"/>
              </w:rPr>
              <w:pPrChange w:id="71" w:author="Simona.Munteanu" w:date="2023-08-21T09:27:00Z">
                <w:pPr>
                  <w:jc w:val="center"/>
                </w:pPr>
              </w:pPrChange>
            </w:pPr>
            <w:del w:id="72" w:author="Simona.Munteanu" w:date="2023-08-21T09:27:00Z">
              <w:r w:rsidDel="00A7129C">
                <w:rPr>
                  <w:rFonts w:ascii="Arial" w:hAnsi="Arial" w:cs="Arial"/>
                  <w:i/>
                  <w:sz w:val="16"/>
                  <w:szCs w:val="16"/>
                </w:rPr>
                <w:delText>10</w:delText>
              </w:r>
            </w:del>
            <w:ins w:id="73" w:author="Simona.Munteanu" w:date="2023-08-21T09:27:00Z">
              <w:r w:rsidR="00A7129C">
                <w:rPr>
                  <w:rFonts w:ascii="Arial" w:hAnsi="Arial" w:cs="Arial"/>
                  <w:i/>
                  <w:sz w:val="16"/>
                  <w:szCs w:val="16"/>
                </w:rPr>
                <w:t>1</w:t>
              </w:r>
              <w:r w:rsidR="00A7129C">
                <w:rPr>
                  <w:rFonts w:ascii="Arial" w:hAnsi="Arial" w:cs="Arial"/>
                  <w:i/>
                  <w:sz w:val="16"/>
                  <w:szCs w:val="16"/>
                </w:rPr>
                <w:t>1</w:t>
              </w:r>
            </w:ins>
          </w:p>
        </w:tc>
        <w:tc>
          <w:tcPr>
            <w:tcW w:w="347" w:type="pct"/>
            <w:tcBorders>
              <w:top w:val="single" w:sz="4" w:space="0" w:color="auto"/>
              <w:left w:val="single" w:sz="4" w:space="0" w:color="auto"/>
              <w:bottom w:val="single" w:sz="4" w:space="0" w:color="auto"/>
              <w:right w:val="single" w:sz="4" w:space="0" w:color="auto"/>
            </w:tcBorders>
          </w:tcPr>
          <w:p w:rsidR="00B53AC2" w:rsidRDefault="00B53AC2" w:rsidP="00A7129C">
            <w:pPr>
              <w:jc w:val="center"/>
              <w:rPr>
                <w:rFonts w:ascii="Arial" w:hAnsi="Arial" w:cs="Arial"/>
                <w:i/>
                <w:sz w:val="16"/>
                <w:szCs w:val="16"/>
              </w:rPr>
              <w:pPrChange w:id="74" w:author="Simona.Munteanu" w:date="2023-08-21T09:27:00Z">
                <w:pPr>
                  <w:jc w:val="center"/>
                </w:pPr>
              </w:pPrChange>
            </w:pPr>
            <w:del w:id="75" w:author="Simona.Munteanu" w:date="2023-08-21T09:27:00Z">
              <w:r w:rsidDel="00A7129C">
                <w:rPr>
                  <w:rFonts w:ascii="Arial" w:hAnsi="Arial" w:cs="Arial"/>
                  <w:i/>
                  <w:sz w:val="16"/>
                  <w:szCs w:val="16"/>
                </w:rPr>
                <w:delText>11</w:delText>
              </w:r>
            </w:del>
            <w:ins w:id="76" w:author="Simona.Munteanu" w:date="2023-08-21T09:27:00Z">
              <w:r w:rsidR="00A7129C">
                <w:rPr>
                  <w:rFonts w:ascii="Arial" w:hAnsi="Arial" w:cs="Arial"/>
                  <w:i/>
                  <w:sz w:val="16"/>
                  <w:szCs w:val="16"/>
                </w:rPr>
                <w:t>1</w:t>
              </w:r>
              <w:r w:rsidR="00A7129C">
                <w:rPr>
                  <w:rFonts w:ascii="Arial" w:hAnsi="Arial" w:cs="Arial"/>
                  <w:i/>
                  <w:sz w:val="16"/>
                  <w:szCs w:val="16"/>
                </w:rPr>
                <w:t>2</w:t>
              </w:r>
            </w:ins>
          </w:p>
        </w:tc>
      </w:tr>
      <w:tr w:rsidR="00FF1DB7" w:rsidRPr="00CE2CBE" w:rsidTr="00B53AC2">
        <w:trPr>
          <w:trHeight w:val="1353"/>
        </w:trPr>
        <w:tc>
          <w:tcPr>
            <w:tcW w:w="309" w:type="pct"/>
            <w:tcBorders>
              <w:top w:val="single" w:sz="4" w:space="0" w:color="auto"/>
              <w:left w:val="single" w:sz="4" w:space="0" w:color="auto"/>
              <w:bottom w:val="single" w:sz="4" w:space="0" w:color="auto"/>
              <w:right w:val="single" w:sz="4" w:space="0" w:color="auto"/>
            </w:tcBorders>
            <w:vAlign w:val="center"/>
          </w:tcPr>
          <w:p w:rsidR="00B53AC2" w:rsidRPr="00183379" w:rsidRDefault="00B53AC2" w:rsidP="00E0666A">
            <w:pPr>
              <w:jc w:val="center"/>
              <w:rPr>
                <w:rFonts w:ascii="Arial" w:hAnsi="Arial" w:cs="Arial"/>
              </w:rPr>
            </w:pPr>
            <w:r>
              <w:rPr>
                <w:rFonts w:ascii="Arial" w:hAnsi="Arial" w:cs="Arial"/>
              </w:rPr>
              <w:t>1</w:t>
            </w:r>
          </w:p>
        </w:tc>
        <w:tc>
          <w:tcPr>
            <w:tcW w:w="843" w:type="pct"/>
            <w:tcBorders>
              <w:top w:val="single" w:sz="4" w:space="0" w:color="auto"/>
              <w:left w:val="single" w:sz="4" w:space="0" w:color="auto"/>
              <w:bottom w:val="single" w:sz="4" w:space="0" w:color="auto"/>
              <w:right w:val="single" w:sz="4" w:space="0" w:color="auto"/>
            </w:tcBorders>
            <w:vAlign w:val="center"/>
          </w:tcPr>
          <w:p w:rsidR="00B53AC2" w:rsidRPr="00972A06" w:rsidRDefault="00B53AC2" w:rsidP="00E0666A">
            <w:pPr>
              <w:ind w:left="300"/>
              <w:jc w:val="center"/>
              <w:rPr>
                <w:rFonts w:ascii="Arial" w:hAnsi="Arial" w:cs="Arial"/>
                <w:b/>
                <w:lang w:val="es-MX"/>
              </w:rPr>
            </w:pPr>
            <w:r w:rsidRPr="00972A06">
              <w:rPr>
                <w:rFonts w:ascii="Arial" w:hAnsi="Arial" w:cs="Arial"/>
                <w:b/>
                <w:lang w:val="es-MX"/>
              </w:rPr>
              <w:t xml:space="preserve">Aparate de </w:t>
            </w:r>
            <w:proofErr w:type="spellStart"/>
            <w:r w:rsidRPr="00972A06">
              <w:rPr>
                <w:rFonts w:ascii="Arial" w:hAnsi="Arial" w:cs="Arial"/>
                <w:b/>
                <w:lang w:val="es-MX"/>
              </w:rPr>
              <w:t>protecție</w:t>
            </w:r>
            <w:proofErr w:type="spellEnd"/>
            <w:r w:rsidRPr="00972A06">
              <w:rPr>
                <w:rFonts w:ascii="Arial" w:hAnsi="Arial" w:cs="Arial"/>
                <w:b/>
                <w:lang w:val="es-MX"/>
              </w:rPr>
              <w:t xml:space="preserve"> a </w:t>
            </w:r>
            <w:proofErr w:type="spellStart"/>
            <w:r w:rsidRPr="00972A06">
              <w:rPr>
                <w:rFonts w:ascii="Arial" w:hAnsi="Arial" w:cs="Arial"/>
                <w:b/>
                <w:lang w:val="es-MX"/>
              </w:rPr>
              <w:t>respirației</w:t>
            </w:r>
            <w:proofErr w:type="spellEnd"/>
            <w:r w:rsidRPr="00972A06">
              <w:rPr>
                <w:rFonts w:ascii="Arial" w:hAnsi="Arial" w:cs="Arial"/>
                <w:b/>
                <w:lang w:val="es-MX"/>
              </w:rPr>
              <w:t xml:space="preserve"> (</w:t>
            </w:r>
            <w:proofErr w:type="spellStart"/>
            <w:r w:rsidRPr="00972A06">
              <w:rPr>
                <w:rFonts w:ascii="Arial" w:hAnsi="Arial" w:cs="Arial"/>
                <w:b/>
                <w:lang w:val="es-MX"/>
              </w:rPr>
              <w:t>aparat</w:t>
            </w:r>
            <w:proofErr w:type="spellEnd"/>
            <w:r w:rsidRPr="00972A06">
              <w:rPr>
                <w:rFonts w:ascii="Arial" w:hAnsi="Arial" w:cs="Arial"/>
                <w:b/>
                <w:lang w:val="es-MX"/>
              </w:rPr>
              <w:t xml:space="preserve">, </w:t>
            </w:r>
            <w:proofErr w:type="spellStart"/>
            <w:r w:rsidRPr="00972A06">
              <w:rPr>
                <w:rFonts w:ascii="Arial" w:hAnsi="Arial" w:cs="Arial"/>
                <w:b/>
                <w:lang w:val="es-MX"/>
              </w:rPr>
              <w:t>mască</w:t>
            </w:r>
            <w:proofErr w:type="spellEnd"/>
            <w:ins w:id="77" w:author="olga.isac" w:date="2023-08-18T11:01:00Z">
              <w:r w:rsidR="00A5630F">
                <w:rPr>
                  <w:rFonts w:ascii="Arial" w:hAnsi="Arial" w:cs="Arial"/>
                  <w:b/>
                  <w:lang w:val="es-MX"/>
                </w:rPr>
                <w:t xml:space="preserve"> </w:t>
              </w:r>
            </w:ins>
            <w:proofErr w:type="spellStart"/>
            <w:r w:rsidRPr="00972A06">
              <w:rPr>
                <w:rFonts w:ascii="Arial" w:hAnsi="Arial" w:cs="Arial"/>
                <w:b/>
                <w:lang w:val="es-MX"/>
              </w:rPr>
              <w:t>și</w:t>
            </w:r>
            <w:proofErr w:type="spellEnd"/>
            <w:ins w:id="78" w:author="olga.isac" w:date="2023-08-18T11:01:00Z">
              <w:r w:rsidR="00A5630F">
                <w:rPr>
                  <w:rFonts w:ascii="Arial" w:hAnsi="Arial" w:cs="Arial"/>
                  <w:b/>
                  <w:lang w:val="es-MX"/>
                </w:rPr>
                <w:t xml:space="preserve"> </w:t>
              </w:r>
            </w:ins>
            <w:proofErr w:type="spellStart"/>
            <w:r w:rsidRPr="00972A06">
              <w:rPr>
                <w:rFonts w:ascii="Arial" w:hAnsi="Arial" w:cs="Arial"/>
                <w:b/>
                <w:lang w:val="es-MX"/>
              </w:rPr>
              <w:t>butelie</w:t>
            </w:r>
            <w:proofErr w:type="spellEnd"/>
            <w:ins w:id="79" w:author="olga.isac" w:date="2023-08-18T11:01:00Z">
              <w:r w:rsidR="00A5630F">
                <w:rPr>
                  <w:rFonts w:ascii="Arial" w:hAnsi="Arial" w:cs="Arial"/>
                  <w:b/>
                  <w:lang w:val="es-MX"/>
                </w:rPr>
                <w:t xml:space="preserve"> </w:t>
              </w:r>
            </w:ins>
            <w:proofErr w:type="spellStart"/>
            <w:r w:rsidRPr="00972A06">
              <w:rPr>
                <w:rFonts w:ascii="Arial" w:hAnsi="Arial" w:cs="Arial"/>
                <w:b/>
                <w:lang w:val="es-MX"/>
              </w:rPr>
              <w:t>din</w:t>
            </w:r>
            <w:proofErr w:type="spellEnd"/>
            <w:ins w:id="80" w:author="olga.isac" w:date="2023-08-18T11:01:00Z">
              <w:r w:rsidR="00A5630F">
                <w:rPr>
                  <w:rFonts w:ascii="Arial" w:hAnsi="Arial" w:cs="Arial"/>
                  <w:b/>
                  <w:lang w:val="es-MX"/>
                </w:rPr>
                <w:t xml:space="preserve"> </w:t>
              </w:r>
            </w:ins>
            <w:proofErr w:type="spellStart"/>
            <w:r w:rsidRPr="00972A06">
              <w:rPr>
                <w:rFonts w:ascii="Arial" w:hAnsi="Arial" w:cs="Arial"/>
                <w:b/>
                <w:lang w:val="es-MX"/>
              </w:rPr>
              <w:t>oțel</w:t>
            </w:r>
            <w:proofErr w:type="spellEnd"/>
            <w:ins w:id="81" w:author="olga.isac" w:date="2023-08-18T11:01:00Z">
              <w:r w:rsidR="00A5630F">
                <w:rPr>
                  <w:rFonts w:ascii="Arial" w:hAnsi="Arial" w:cs="Arial"/>
                  <w:b/>
                  <w:lang w:val="es-MX"/>
                </w:rPr>
                <w:t xml:space="preserve"> </w:t>
              </w:r>
            </w:ins>
            <w:proofErr w:type="spellStart"/>
            <w:r w:rsidRPr="00972A06">
              <w:rPr>
                <w:rFonts w:ascii="Arial" w:hAnsi="Arial" w:cs="Arial"/>
                <w:b/>
                <w:lang w:val="es-MX"/>
              </w:rPr>
              <w:t>sau</w:t>
            </w:r>
            <w:proofErr w:type="spellEnd"/>
            <w:r w:rsidRPr="00972A06">
              <w:rPr>
                <w:rFonts w:ascii="Arial" w:hAnsi="Arial" w:cs="Arial"/>
                <w:b/>
                <w:lang w:val="es-MX"/>
              </w:rPr>
              <w:t xml:space="preserve"> material </w:t>
            </w:r>
            <w:proofErr w:type="spellStart"/>
            <w:r w:rsidRPr="00972A06">
              <w:rPr>
                <w:rFonts w:ascii="Arial" w:hAnsi="Arial" w:cs="Arial"/>
                <w:b/>
                <w:lang w:val="es-MX"/>
              </w:rPr>
              <w:t>compozit</w:t>
            </w:r>
            <w:proofErr w:type="spellEnd"/>
            <w:r w:rsidRPr="00972A06">
              <w:rPr>
                <w:rFonts w:ascii="Arial" w:hAnsi="Arial" w:cs="Arial"/>
                <w:b/>
                <w:lang w:val="es-MX"/>
              </w:rPr>
              <w:t xml:space="preserve">) </w:t>
            </w:r>
          </w:p>
        </w:tc>
        <w:tc>
          <w:tcPr>
            <w:tcW w:w="535" w:type="pct"/>
            <w:tcBorders>
              <w:top w:val="single" w:sz="4" w:space="0" w:color="auto"/>
              <w:left w:val="single" w:sz="4" w:space="0" w:color="auto"/>
              <w:bottom w:val="single" w:sz="4" w:space="0" w:color="auto"/>
              <w:right w:val="single" w:sz="4" w:space="0" w:color="auto"/>
            </w:tcBorders>
          </w:tcPr>
          <w:p w:rsidR="00B53AC2" w:rsidRDefault="00B53AC2" w:rsidP="00E0666A">
            <w:pPr>
              <w:jc w:val="center"/>
              <w:rPr>
                <w:rFonts w:ascii="Arial" w:hAnsi="Arial" w:cs="Arial"/>
              </w:rPr>
            </w:pPr>
            <w:r>
              <w:rPr>
                <w:rFonts w:ascii="Arial" w:hAnsi="Arial" w:cs="Arial"/>
              </w:rPr>
              <w:t>Pe bază de aer comprimat (aparat, butelie și mască)</w:t>
            </w:r>
          </w:p>
        </w:tc>
        <w:tc>
          <w:tcPr>
            <w:tcW w:w="223" w:type="pct"/>
            <w:tcBorders>
              <w:top w:val="single" w:sz="4" w:space="0" w:color="auto"/>
              <w:left w:val="single" w:sz="4" w:space="0" w:color="auto"/>
              <w:bottom w:val="single" w:sz="4" w:space="0" w:color="auto"/>
              <w:right w:val="single" w:sz="4" w:space="0" w:color="auto"/>
            </w:tcBorders>
            <w:vAlign w:val="center"/>
          </w:tcPr>
          <w:p w:rsidR="00B53AC2" w:rsidRPr="00183379" w:rsidRDefault="00B53AC2" w:rsidP="00E0666A">
            <w:pPr>
              <w:jc w:val="center"/>
              <w:rPr>
                <w:rFonts w:ascii="Arial" w:hAnsi="Arial" w:cs="Arial"/>
              </w:rPr>
            </w:pPr>
            <w:r>
              <w:rPr>
                <w:rFonts w:ascii="Arial" w:hAnsi="Arial" w:cs="Arial"/>
              </w:rPr>
              <w:t>buc</w:t>
            </w:r>
          </w:p>
        </w:tc>
        <w:tc>
          <w:tcPr>
            <w:tcW w:w="300" w:type="pct"/>
            <w:tcBorders>
              <w:top w:val="single" w:sz="4" w:space="0" w:color="auto"/>
              <w:left w:val="single" w:sz="4" w:space="0" w:color="auto"/>
              <w:bottom w:val="single" w:sz="4" w:space="0" w:color="auto"/>
              <w:right w:val="single" w:sz="4" w:space="0" w:color="auto"/>
            </w:tcBorders>
            <w:vAlign w:val="center"/>
          </w:tcPr>
          <w:p w:rsidR="00B53AC2" w:rsidRPr="00183379" w:rsidRDefault="00B53AC2" w:rsidP="00E0666A">
            <w:pPr>
              <w:jc w:val="center"/>
              <w:rPr>
                <w:rFonts w:ascii="Arial" w:hAnsi="Arial" w:cs="Arial"/>
              </w:rPr>
            </w:pPr>
            <w:r>
              <w:rPr>
                <w:rFonts w:ascii="Arial" w:hAnsi="Arial" w:cs="Arial"/>
              </w:rPr>
              <w:t>2</w:t>
            </w:r>
          </w:p>
        </w:tc>
        <w:tc>
          <w:tcPr>
            <w:tcW w:w="275" w:type="pct"/>
            <w:tcBorders>
              <w:top w:val="single" w:sz="4" w:space="0" w:color="auto"/>
              <w:left w:val="single" w:sz="4" w:space="0" w:color="auto"/>
              <w:bottom w:val="single" w:sz="4" w:space="0" w:color="auto"/>
              <w:right w:val="single" w:sz="4" w:space="0" w:color="auto"/>
            </w:tcBorders>
          </w:tcPr>
          <w:p w:rsidR="00B53AC2" w:rsidRDefault="00B53AC2" w:rsidP="00E0666A">
            <w:pPr>
              <w:jc w:val="center"/>
              <w:rPr>
                <w:rFonts w:ascii="Arial" w:hAnsi="Arial" w:cs="Arial"/>
              </w:rPr>
            </w:pPr>
          </w:p>
          <w:p w:rsidR="00B53AC2" w:rsidRDefault="00B53AC2" w:rsidP="00E0666A">
            <w:pPr>
              <w:jc w:val="center"/>
              <w:rPr>
                <w:rFonts w:ascii="Arial" w:hAnsi="Arial" w:cs="Arial"/>
              </w:rPr>
            </w:pPr>
          </w:p>
          <w:p w:rsidR="00B53AC2" w:rsidRDefault="00B53AC2" w:rsidP="00E0666A">
            <w:pPr>
              <w:jc w:val="center"/>
              <w:rPr>
                <w:rFonts w:ascii="Arial" w:hAnsi="Arial" w:cs="Arial"/>
              </w:rPr>
            </w:pPr>
          </w:p>
          <w:p w:rsidR="00B53AC2" w:rsidRPr="00183379" w:rsidRDefault="00B53AC2" w:rsidP="00E0666A">
            <w:pPr>
              <w:jc w:val="center"/>
              <w:rPr>
                <w:rFonts w:ascii="Arial" w:hAnsi="Arial" w:cs="Arial"/>
              </w:rPr>
            </w:pPr>
            <w:r>
              <w:rPr>
                <w:rFonts w:ascii="Arial" w:hAnsi="Arial" w:cs="Arial"/>
              </w:rPr>
              <w:t>3</w:t>
            </w:r>
          </w:p>
        </w:tc>
        <w:tc>
          <w:tcPr>
            <w:tcW w:w="378" w:type="pct"/>
            <w:tcBorders>
              <w:top w:val="single" w:sz="4" w:space="0" w:color="auto"/>
              <w:left w:val="single" w:sz="4" w:space="0" w:color="auto"/>
              <w:bottom w:val="single" w:sz="4" w:space="0" w:color="auto"/>
              <w:right w:val="single" w:sz="4" w:space="0" w:color="auto"/>
            </w:tcBorders>
          </w:tcPr>
          <w:p w:rsidR="00B53AC2" w:rsidRDefault="00B53AC2" w:rsidP="00E0666A">
            <w:pPr>
              <w:jc w:val="center"/>
              <w:rPr>
                <w:rFonts w:ascii="Arial" w:hAnsi="Arial" w:cs="Arial"/>
              </w:rPr>
            </w:pPr>
          </w:p>
          <w:p w:rsidR="00B53AC2" w:rsidRDefault="00B53AC2" w:rsidP="00E0666A">
            <w:pPr>
              <w:jc w:val="center"/>
              <w:rPr>
                <w:rFonts w:ascii="Arial" w:hAnsi="Arial" w:cs="Arial"/>
              </w:rPr>
            </w:pPr>
          </w:p>
          <w:p w:rsidR="00B53AC2" w:rsidRDefault="00B53AC2" w:rsidP="00E0666A">
            <w:pPr>
              <w:jc w:val="center"/>
              <w:rPr>
                <w:rFonts w:ascii="Arial" w:hAnsi="Arial" w:cs="Arial"/>
              </w:rPr>
            </w:pPr>
          </w:p>
          <w:p w:rsidR="00B53AC2" w:rsidRPr="00183379" w:rsidRDefault="00B53AC2" w:rsidP="00E0666A">
            <w:pPr>
              <w:jc w:val="center"/>
              <w:rPr>
                <w:rFonts w:ascii="Arial" w:hAnsi="Arial" w:cs="Arial"/>
              </w:rPr>
            </w:pPr>
            <w:r>
              <w:rPr>
                <w:rFonts w:ascii="Arial" w:hAnsi="Arial" w:cs="Arial"/>
              </w:rPr>
              <w:t>2</w:t>
            </w:r>
          </w:p>
        </w:tc>
        <w:tc>
          <w:tcPr>
            <w:tcW w:w="460" w:type="pct"/>
            <w:tcBorders>
              <w:top w:val="single" w:sz="4" w:space="0" w:color="auto"/>
              <w:left w:val="single" w:sz="4" w:space="0" w:color="auto"/>
              <w:right w:val="single" w:sz="4" w:space="0" w:color="auto"/>
            </w:tcBorders>
          </w:tcPr>
          <w:p w:rsidR="00B53AC2" w:rsidRDefault="00B53AC2" w:rsidP="00E0666A">
            <w:pPr>
              <w:jc w:val="center"/>
              <w:rPr>
                <w:rFonts w:ascii="Arial" w:hAnsi="Arial" w:cs="Arial"/>
              </w:rPr>
            </w:pPr>
          </w:p>
          <w:p w:rsidR="00B53AC2" w:rsidRDefault="00B53AC2" w:rsidP="00E0666A">
            <w:pPr>
              <w:jc w:val="center"/>
              <w:rPr>
                <w:rFonts w:ascii="Arial" w:hAnsi="Arial" w:cs="Arial"/>
              </w:rPr>
            </w:pPr>
          </w:p>
          <w:p w:rsidR="00B53AC2" w:rsidRDefault="00B53AC2" w:rsidP="00E0666A">
            <w:pPr>
              <w:jc w:val="center"/>
              <w:rPr>
                <w:rFonts w:ascii="Arial" w:hAnsi="Arial" w:cs="Arial"/>
              </w:rPr>
            </w:pPr>
          </w:p>
          <w:p w:rsidR="00B53AC2" w:rsidRDefault="00B53AC2" w:rsidP="00E0666A">
            <w:pPr>
              <w:jc w:val="center"/>
              <w:rPr>
                <w:rFonts w:ascii="Arial" w:hAnsi="Arial" w:cs="Arial"/>
              </w:rPr>
            </w:pPr>
            <w:r>
              <w:rPr>
                <w:rFonts w:ascii="Arial" w:hAnsi="Arial" w:cs="Arial"/>
              </w:rPr>
              <w:t>7</w:t>
            </w:r>
          </w:p>
        </w:tc>
        <w:tc>
          <w:tcPr>
            <w:tcW w:w="458" w:type="pct"/>
            <w:tcBorders>
              <w:top w:val="single" w:sz="4" w:space="0" w:color="auto"/>
              <w:left w:val="single" w:sz="4" w:space="0" w:color="auto"/>
              <w:right w:val="single" w:sz="4" w:space="0" w:color="auto"/>
            </w:tcBorders>
          </w:tcPr>
          <w:p w:rsidR="00B53AC2" w:rsidRDefault="00B53AC2" w:rsidP="00E0666A">
            <w:pPr>
              <w:jc w:val="center"/>
              <w:rPr>
                <w:rFonts w:ascii="Arial" w:hAnsi="Arial" w:cs="Arial"/>
              </w:rPr>
            </w:pPr>
          </w:p>
        </w:tc>
        <w:tc>
          <w:tcPr>
            <w:tcW w:w="460" w:type="pct"/>
            <w:tcBorders>
              <w:top w:val="single" w:sz="4" w:space="0" w:color="auto"/>
              <w:left w:val="single" w:sz="4" w:space="0" w:color="auto"/>
              <w:right w:val="single" w:sz="4" w:space="0" w:color="auto"/>
            </w:tcBorders>
          </w:tcPr>
          <w:p w:rsidR="00B53AC2" w:rsidRDefault="00B53AC2" w:rsidP="00E0666A">
            <w:pPr>
              <w:jc w:val="center"/>
              <w:rPr>
                <w:rFonts w:ascii="Arial" w:hAnsi="Arial" w:cs="Arial"/>
              </w:rPr>
            </w:pPr>
          </w:p>
        </w:tc>
        <w:tc>
          <w:tcPr>
            <w:tcW w:w="412" w:type="pct"/>
            <w:tcBorders>
              <w:top w:val="single" w:sz="4" w:space="0" w:color="auto"/>
              <w:left w:val="single" w:sz="4" w:space="0" w:color="auto"/>
              <w:right w:val="single" w:sz="4" w:space="0" w:color="auto"/>
            </w:tcBorders>
          </w:tcPr>
          <w:p w:rsidR="00B53AC2" w:rsidRDefault="00B53AC2" w:rsidP="00E0666A">
            <w:pPr>
              <w:jc w:val="center"/>
              <w:rPr>
                <w:rFonts w:ascii="Arial" w:hAnsi="Arial" w:cs="Arial"/>
              </w:rPr>
            </w:pPr>
          </w:p>
        </w:tc>
        <w:tc>
          <w:tcPr>
            <w:tcW w:w="347" w:type="pct"/>
            <w:tcBorders>
              <w:top w:val="single" w:sz="4" w:space="0" w:color="auto"/>
              <w:left w:val="single" w:sz="4" w:space="0" w:color="auto"/>
              <w:right w:val="single" w:sz="4" w:space="0" w:color="auto"/>
            </w:tcBorders>
          </w:tcPr>
          <w:p w:rsidR="00B53AC2" w:rsidRDefault="00B53AC2" w:rsidP="00E0666A">
            <w:pPr>
              <w:jc w:val="center"/>
              <w:rPr>
                <w:rFonts w:ascii="Arial" w:hAnsi="Arial" w:cs="Arial"/>
              </w:rPr>
            </w:pPr>
          </w:p>
        </w:tc>
      </w:tr>
      <w:tr w:rsidR="00972A06" w:rsidRPr="00CE2CBE" w:rsidTr="00972A06">
        <w:trPr>
          <w:trHeight w:val="1190"/>
        </w:trPr>
        <w:tc>
          <w:tcPr>
            <w:tcW w:w="309" w:type="pct"/>
            <w:tcBorders>
              <w:top w:val="single" w:sz="4" w:space="0" w:color="auto"/>
              <w:left w:val="single" w:sz="4" w:space="0" w:color="auto"/>
              <w:bottom w:val="single" w:sz="4" w:space="0" w:color="auto"/>
              <w:right w:val="single" w:sz="4" w:space="0" w:color="auto"/>
            </w:tcBorders>
            <w:vAlign w:val="center"/>
          </w:tcPr>
          <w:p w:rsidR="00B53AC2" w:rsidRDefault="00B53AC2" w:rsidP="00E0666A">
            <w:pPr>
              <w:jc w:val="center"/>
              <w:rPr>
                <w:rFonts w:ascii="Arial" w:hAnsi="Arial" w:cs="Arial"/>
              </w:rPr>
            </w:pPr>
            <w:r>
              <w:rPr>
                <w:rFonts w:ascii="Arial" w:hAnsi="Arial" w:cs="Arial"/>
              </w:rPr>
              <w:t>2</w:t>
            </w:r>
          </w:p>
        </w:tc>
        <w:tc>
          <w:tcPr>
            <w:tcW w:w="843" w:type="pct"/>
            <w:tcBorders>
              <w:top w:val="single" w:sz="4" w:space="0" w:color="auto"/>
              <w:left w:val="single" w:sz="4" w:space="0" w:color="auto"/>
              <w:bottom w:val="single" w:sz="4" w:space="0" w:color="auto"/>
              <w:right w:val="single" w:sz="4" w:space="0" w:color="auto"/>
            </w:tcBorders>
            <w:vAlign w:val="center"/>
          </w:tcPr>
          <w:p w:rsidR="00B53AC2" w:rsidRPr="00972A06" w:rsidRDefault="00B53AC2" w:rsidP="00E0666A">
            <w:pPr>
              <w:tabs>
                <w:tab w:val="left" w:pos="5460"/>
              </w:tabs>
              <w:jc w:val="center"/>
              <w:rPr>
                <w:rFonts w:ascii="Arial" w:hAnsi="Arial" w:cs="Arial"/>
                <w:b/>
                <w:lang w:val="es-MX"/>
              </w:rPr>
            </w:pPr>
            <w:proofErr w:type="spellStart"/>
            <w:r w:rsidRPr="00972A06">
              <w:rPr>
                <w:rFonts w:ascii="Arial" w:hAnsi="Arial" w:cs="Arial"/>
                <w:b/>
                <w:lang w:val="es-MX"/>
              </w:rPr>
              <w:t>Butelie</w:t>
            </w:r>
            <w:proofErr w:type="spellEnd"/>
            <w:r w:rsidRPr="00972A06">
              <w:rPr>
                <w:rFonts w:ascii="Arial" w:hAnsi="Arial" w:cs="Arial"/>
                <w:b/>
                <w:lang w:val="es-MX"/>
              </w:rPr>
              <w:t xml:space="preserve"> de </w:t>
            </w:r>
            <w:proofErr w:type="spellStart"/>
            <w:r w:rsidRPr="00972A06">
              <w:rPr>
                <w:rFonts w:ascii="Arial" w:hAnsi="Arial" w:cs="Arial"/>
                <w:b/>
                <w:lang w:val="es-MX"/>
              </w:rPr>
              <w:t>rezervăpentruaparat</w:t>
            </w:r>
            <w:proofErr w:type="spellEnd"/>
            <w:r w:rsidRPr="00972A06">
              <w:rPr>
                <w:rFonts w:ascii="Arial" w:hAnsi="Arial" w:cs="Arial"/>
                <w:b/>
                <w:lang w:val="es-MX"/>
              </w:rPr>
              <w:t xml:space="preserve"> de </w:t>
            </w:r>
            <w:proofErr w:type="spellStart"/>
            <w:r w:rsidRPr="00972A06">
              <w:rPr>
                <w:rFonts w:ascii="Arial" w:hAnsi="Arial" w:cs="Arial"/>
                <w:b/>
                <w:lang w:val="es-MX"/>
              </w:rPr>
              <w:t>respirație</w:t>
            </w:r>
            <w:proofErr w:type="spellEnd"/>
          </w:p>
        </w:tc>
        <w:tc>
          <w:tcPr>
            <w:tcW w:w="535" w:type="pct"/>
            <w:tcBorders>
              <w:top w:val="single" w:sz="4" w:space="0" w:color="auto"/>
              <w:left w:val="single" w:sz="4" w:space="0" w:color="auto"/>
              <w:bottom w:val="single" w:sz="4" w:space="0" w:color="auto"/>
              <w:right w:val="single" w:sz="4" w:space="0" w:color="auto"/>
            </w:tcBorders>
          </w:tcPr>
          <w:p w:rsidR="00B53AC2" w:rsidRDefault="00B53AC2" w:rsidP="00E0666A">
            <w:pPr>
              <w:jc w:val="center"/>
              <w:rPr>
                <w:rFonts w:ascii="Arial" w:hAnsi="Arial" w:cs="Arial"/>
              </w:rPr>
            </w:pPr>
            <w:r>
              <w:rPr>
                <w:rFonts w:ascii="Arial" w:hAnsi="Arial" w:cs="Arial"/>
              </w:rPr>
              <w:t>Recipient din oțel sau materiale compoziție</w:t>
            </w:r>
          </w:p>
        </w:tc>
        <w:tc>
          <w:tcPr>
            <w:tcW w:w="223" w:type="pct"/>
            <w:tcBorders>
              <w:top w:val="single" w:sz="4" w:space="0" w:color="auto"/>
              <w:left w:val="single" w:sz="4" w:space="0" w:color="auto"/>
              <w:bottom w:val="single" w:sz="4" w:space="0" w:color="auto"/>
              <w:right w:val="single" w:sz="4" w:space="0" w:color="auto"/>
            </w:tcBorders>
            <w:vAlign w:val="center"/>
          </w:tcPr>
          <w:p w:rsidR="00B53AC2" w:rsidRDefault="00B53AC2" w:rsidP="00E0666A">
            <w:pPr>
              <w:jc w:val="center"/>
              <w:rPr>
                <w:rFonts w:ascii="Arial" w:hAnsi="Arial" w:cs="Arial"/>
              </w:rPr>
            </w:pPr>
            <w:r>
              <w:rPr>
                <w:rFonts w:ascii="Arial" w:hAnsi="Arial" w:cs="Arial"/>
              </w:rPr>
              <w:t>buc</w:t>
            </w:r>
          </w:p>
        </w:tc>
        <w:tc>
          <w:tcPr>
            <w:tcW w:w="300" w:type="pct"/>
            <w:tcBorders>
              <w:top w:val="single" w:sz="4" w:space="0" w:color="auto"/>
              <w:left w:val="single" w:sz="4" w:space="0" w:color="auto"/>
              <w:bottom w:val="single" w:sz="4" w:space="0" w:color="auto"/>
              <w:right w:val="single" w:sz="4" w:space="0" w:color="auto"/>
            </w:tcBorders>
            <w:vAlign w:val="center"/>
          </w:tcPr>
          <w:p w:rsidR="00B53AC2" w:rsidRDefault="00B53AC2" w:rsidP="00E0666A">
            <w:pPr>
              <w:jc w:val="center"/>
              <w:rPr>
                <w:rFonts w:ascii="Arial" w:hAnsi="Arial" w:cs="Arial"/>
              </w:rPr>
            </w:pPr>
            <w:r>
              <w:rPr>
                <w:rFonts w:ascii="Arial" w:hAnsi="Arial" w:cs="Arial"/>
              </w:rPr>
              <w:t>2</w:t>
            </w:r>
          </w:p>
        </w:tc>
        <w:tc>
          <w:tcPr>
            <w:tcW w:w="275" w:type="pct"/>
            <w:tcBorders>
              <w:top w:val="single" w:sz="4" w:space="0" w:color="auto"/>
              <w:left w:val="single" w:sz="4" w:space="0" w:color="auto"/>
              <w:bottom w:val="single" w:sz="4" w:space="0" w:color="auto"/>
              <w:right w:val="single" w:sz="4" w:space="0" w:color="auto"/>
            </w:tcBorders>
          </w:tcPr>
          <w:p w:rsidR="00B53AC2" w:rsidRDefault="00B53AC2" w:rsidP="00E0666A">
            <w:pPr>
              <w:jc w:val="center"/>
              <w:rPr>
                <w:rFonts w:ascii="Arial" w:hAnsi="Arial" w:cs="Arial"/>
              </w:rPr>
            </w:pPr>
          </w:p>
          <w:p w:rsidR="00B53AC2" w:rsidRDefault="00B53AC2" w:rsidP="00E0666A">
            <w:pPr>
              <w:jc w:val="center"/>
              <w:rPr>
                <w:rFonts w:ascii="Arial" w:hAnsi="Arial" w:cs="Arial"/>
              </w:rPr>
            </w:pPr>
          </w:p>
          <w:p w:rsidR="00B53AC2" w:rsidRPr="00183379" w:rsidRDefault="00B53AC2" w:rsidP="00E0666A">
            <w:pPr>
              <w:jc w:val="center"/>
              <w:rPr>
                <w:rFonts w:ascii="Arial" w:hAnsi="Arial" w:cs="Arial"/>
              </w:rPr>
            </w:pPr>
            <w:r>
              <w:rPr>
                <w:rFonts w:ascii="Arial" w:hAnsi="Arial" w:cs="Arial"/>
              </w:rPr>
              <w:t>3</w:t>
            </w:r>
          </w:p>
        </w:tc>
        <w:tc>
          <w:tcPr>
            <w:tcW w:w="378" w:type="pct"/>
            <w:tcBorders>
              <w:top w:val="single" w:sz="4" w:space="0" w:color="auto"/>
              <w:left w:val="single" w:sz="4" w:space="0" w:color="auto"/>
              <w:bottom w:val="single" w:sz="4" w:space="0" w:color="auto"/>
              <w:right w:val="single" w:sz="4" w:space="0" w:color="auto"/>
            </w:tcBorders>
          </w:tcPr>
          <w:p w:rsidR="00B53AC2" w:rsidRDefault="00B53AC2" w:rsidP="00E0666A">
            <w:pPr>
              <w:jc w:val="center"/>
              <w:rPr>
                <w:rFonts w:ascii="Arial" w:hAnsi="Arial" w:cs="Arial"/>
              </w:rPr>
            </w:pPr>
          </w:p>
          <w:p w:rsidR="00B53AC2" w:rsidRDefault="00B53AC2" w:rsidP="00E0666A">
            <w:pPr>
              <w:jc w:val="center"/>
              <w:rPr>
                <w:rFonts w:ascii="Arial" w:hAnsi="Arial" w:cs="Arial"/>
              </w:rPr>
            </w:pPr>
          </w:p>
          <w:p w:rsidR="00B53AC2" w:rsidRPr="00183379" w:rsidRDefault="00B53AC2" w:rsidP="00E0666A">
            <w:pPr>
              <w:jc w:val="center"/>
              <w:rPr>
                <w:rFonts w:ascii="Arial" w:hAnsi="Arial" w:cs="Arial"/>
              </w:rPr>
            </w:pPr>
            <w:r>
              <w:rPr>
                <w:rFonts w:ascii="Arial" w:hAnsi="Arial" w:cs="Arial"/>
              </w:rPr>
              <w:t>2</w:t>
            </w:r>
          </w:p>
        </w:tc>
        <w:tc>
          <w:tcPr>
            <w:tcW w:w="460" w:type="pct"/>
            <w:tcBorders>
              <w:left w:val="single" w:sz="4" w:space="0" w:color="auto"/>
              <w:right w:val="single" w:sz="4" w:space="0" w:color="auto"/>
            </w:tcBorders>
          </w:tcPr>
          <w:p w:rsidR="00B53AC2" w:rsidRDefault="00B53AC2" w:rsidP="00E0666A">
            <w:pPr>
              <w:jc w:val="center"/>
              <w:rPr>
                <w:rFonts w:ascii="Arial" w:hAnsi="Arial" w:cs="Arial"/>
              </w:rPr>
            </w:pPr>
          </w:p>
          <w:p w:rsidR="00B53AC2" w:rsidRDefault="00B53AC2" w:rsidP="00E0666A">
            <w:pPr>
              <w:jc w:val="center"/>
              <w:rPr>
                <w:rFonts w:ascii="Arial" w:hAnsi="Arial" w:cs="Arial"/>
              </w:rPr>
            </w:pPr>
          </w:p>
          <w:p w:rsidR="00B53AC2" w:rsidRDefault="00B53AC2" w:rsidP="00E0666A">
            <w:pPr>
              <w:jc w:val="center"/>
              <w:rPr>
                <w:rFonts w:ascii="Arial" w:hAnsi="Arial" w:cs="Arial"/>
              </w:rPr>
            </w:pPr>
            <w:r>
              <w:rPr>
                <w:rFonts w:ascii="Arial" w:hAnsi="Arial" w:cs="Arial"/>
              </w:rPr>
              <w:t>7</w:t>
            </w:r>
          </w:p>
        </w:tc>
        <w:tc>
          <w:tcPr>
            <w:tcW w:w="458" w:type="pct"/>
            <w:tcBorders>
              <w:left w:val="single" w:sz="4" w:space="0" w:color="auto"/>
              <w:right w:val="single" w:sz="4" w:space="0" w:color="auto"/>
            </w:tcBorders>
          </w:tcPr>
          <w:p w:rsidR="00B53AC2" w:rsidRDefault="00B53AC2" w:rsidP="00E0666A">
            <w:pPr>
              <w:jc w:val="center"/>
              <w:rPr>
                <w:rFonts w:ascii="Arial" w:hAnsi="Arial" w:cs="Arial"/>
              </w:rPr>
            </w:pPr>
          </w:p>
        </w:tc>
        <w:tc>
          <w:tcPr>
            <w:tcW w:w="460" w:type="pct"/>
            <w:tcBorders>
              <w:left w:val="single" w:sz="4" w:space="0" w:color="auto"/>
              <w:right w:val="single" w:sz="4" w:space="0" w:color="auto"/>
            </w:tcBorders>
          </w:tcPr>
          <w:p w:rsidR="00B53AC2" w:rsidRDefault="00B53AC2" w:rsidP="00E0666A">
            <w:pPr>
              <w:jc w:val="center"/>
              <w:rPr>
                <w:rFonts w:ascii="Arial" w:hAnsi="Arial" w:cs="Arial"/>
              </w:rPr>
            </w:pPr>
          </w:p>
        </w:tc>
        <w:tc>
          <w:tcPr>
            <w:tcW w:w="412" w:type="pct"/>
            <w:tcBorders>
              <w:left w:val="single" w:sz="4" w:space="0" w:color="auto"/>
              <w:right w:val="single" w:sz="4" w:space="0" w:color="auto"/>
            </w:tcBorders>
          </w:tcPr>
          <w:p w:rsidR="00B53AC2" w:rsidRDefault="00B53AC2" w:rsidP="00E0666A">
            <w:pPr>
              <w:jc w:val="center"/>
              <w:rPr>
                <w:rFonts w:ascii="Arial" w:hAnsi="Arial" w:cs="Arial"/>
              </w:rPr>
            </w:pPr>
          </w:p>
        </w:tc>
        <w:tc>
          <w:tcPr>
            <w:tcW w:w="347" w:type="pct"/>
            <w:tcBorders>
              <w:left w:val="single" w:sz="4" w:space="0" w:color="auto"/>
              <w:right w:val="single" w:sz="4" w:space="0" w:color="auto"/>
            </w:tcBorders>
          </w:tcPr>
          <w:p w:rsidR="00B53AC2" w:rsidRDefault="00B53AC2" w:rsidP="00E0666A">
            <w:pPr>
              <w:jc w:val="center"/>
              <w:rPr>
                <w:rFonts w:ascii="Arial" w:hAnsi="Arial" w:cs="Arial"/>
              </w:rPr>
            </w:pPr>
          </w:p>
        </w:tc>
      </w:tr>
      <w:tr w:rsidR="00FF1DB7" w:rsidRPr="00CE2CBE" w:rsidTr="00E0666A">
        <w:trPr>
          <w:trHeight w:val="345"/>
        </w:trPr>
        <w:tc>
          <w:tcPr>
            <w:tcW w:w="1" w:type="pct"/>
            <w:gridSpan w:val="9"/>
            <w:tcBorders>
              <w:top w:val="single" w:sz="4" w:space="0" w:color="auto"/>
              <w:left w:val="single" w:sz="4" w:space="0" w:color="auto"/>
              <w:bottom w:val="single" w:sz="4" w:space="0" w:color="auto"/>
              <w:right w:val="single" w:sz="4" w:space="0" w:color="auto"/>
            </w:tcBorders>
            <w:vAlign w:val="center"/>
          </w:tcPr>
          <w:p w:rsidR="00FF1DB7" w:rsidRDefault="00FF1DB7" w:rsidP="00E0666A">
            <w:pPr>
              <w:jc w:val="center"/>
              <w:rPr>
                <w:rFonts w:ascii="Arial" w:hAnsi="Arial" w:cs="Arial"/>
              </w:rPr>
            </w:pPr>
            <w:r w:rsidRPr="00FF1DB7">
              <w:rPr>
                <w:rFonts w:ascii="Arial" w:hAnsi="Arial" w:cs="Arial"/>
                <w:b/>
              </w:rPr>
              <w:t>TOTAL</w:t>
            </w:r>
            <w:r>
              <w:rPr>
                <w:rFonts w:ascii="Arial" w:hAnsi="Arial" w:cs="Arial"/>
              </w:rPr>
              <w:t xml:space="preserve"> (lei fara TVA)</w:t>
            </w:r>
          </w:p>
        </w:tc>
        <w:tc>
          <w:tcPr>
            <w:tcW w:w="460" w:type="pct"/>
            <w:tcBorders>
              <w:left w:val="single" w:sz="4" w:space="0" w:color="auto"/>
              <w:bottom w:val="single" w:sz="4" w:space="0" w:color="auto"/>
              <w:right w:val="single" w:sz="4" w:space="0" w:color="auto"/>
            </w:tcBorders>
          </w:tcPr>
          <w:p w:rsidR="00FF1DB7" w:rsidRDefault="00FF1DB7" w:rsidP="00E0666A">
            <w:pPr>
              <w:jc w:val="center"/>
              <w:rPr>
                <w:rFonts w:ascii="Arial" w:hAnsi="Arial" w:cs="Arial"/>
              </w:rPr>
            </w:pPr>
          </w:p>
        </w:tc>
        <w:tc>
          <w:tcPr>
            <w:tcW w:w="412" w:type="pct"/>
            <w:tcBorders>
              <w:left w:val="single" w:sz="4" w:space="0" w:color="auto"/>
              <w:bottom w:val="single" w:sz="4" w:space="0" w:color="auto"/>
              <w:right w:val="single" w:sz="4" w:space="0" w:color="auto"/>
            </w:tcBorders>
          </w:tcPr>
          <w:p w:rsidR="00FF1DB7" w:rsidRDefault="00FF1DB7" w:rsidP="00E0666A">
            <w:pPr>
              <w:jc w:val="center"/>
              <w:rPr>
                <w:rFonts w:ascii="Arial" w:hAnsi="Arial" w:cs="Arial"/>
              </w:rPr>
            </w:pPr>
          </w:p>
        </w:tc>
        <w:tc>
          <w:tcPr>
            <w:tcW w:w="347" w:type="pct"/>
            <w:tcBorders>
              <w:left w:val="single" w:sz="4" w:space="0" w:color="auto"/>
              <w:bottom w:val="single" w:sz="4" w:space="0" w:color="auto"/>
              <w:right w:val="single" w:sz="4" w:space="0" w:color="auto"/>
            </w:tcBorders>
          </w:tcPr>
          <w:p w:rsidR="00FF1DB7" w:rsidRDefault="00FF1DB7" w:rsidP="00E0666A">
            <w:pPr>
              <w:jc w:val="center"/>
              <w:rPr>
                <w:rFonts w:ascii="Arial" w:hAnsi="Arial" w:cs="Arial"/>
              </w:rPr>
            </w:pPr>
          </w:p>
        </w:tc>
      </w:tr>
    </w:tbl>
    <w:p w:rsidR="00693A50" w:rsidRPr="0042609F" w:rsidRDefault="00693A50" w:rsidP="00972A06">
      <w:pPr>
        <w:jc w:val="both"/>
        <w:rPr>
          <w:rFonts w:ascii="Arial" w:hAnsi="Arial" w:cs="Arial"/>
          <w:color w:val="000000"/>
          <w:lang w:val="it-IT"/>
        </w:rPr>
      </w:pPr>
      <w:del w:id="82" w:author="olga.isac" w:date="2023-08-18T11:02:00Z">
        <w:r w:rsidRPr="00DC7CB9" w:rsidDel="00A5630F">
          <w:rPr>
            <w:rFonts w:ascii="Arial" w:hAnsi="Arial" w:cs="Arial"/>
            <w:color w:val="000000"/>
            <w:lang w:val="it-IT"/>
          </w:rPr>
          <w:delText>.</w:delText>
        </w:r>
      </w:del>
      <w:r w:rsidR="00D238EF">
        <w:rPr>
          <w:rFonts w:ascii="Arial" w:hAnsi="Arial" w:cs="Arial"/>
          <w:color w:val="000000"/>
          <w:lang w:val="it-IT"/>
        </w:rPr>
        <w:t xml:space="preserve">Nota: </w:t>
      </w:r>
      <w:r w:rsidRPr="0042609F">
        <w:rPr>
          <w:rFonts w:ascii="Arial" w:hAnsi="Arial" w:cs="Arial"/>
          <w:color w:val="000000"/>
          <w:lang w:val="it-IT"/>
        </w:rPr>
        <w:t>Produs</w:t>
      </w:r>
      <w:r>
        <w:rPr>
          <w:rFonts w:ascii="Arial" w:hAnsi="Arial" w:cs="Arial"/>
          <w:color w:val="000000"/>
          <w:lang w:val="it-IT"/>
        </w:rPr>
        <w:t>ul</w:t>
      </w:r>
      <w:r w:rsidRPr="0042609F">
        <w:rPr>
          <w:rFonts w:ascii="Arial" w:hAnsi="Arial" w:cs="Arial"/>
          <w:color w:val="000000"/>
          <w:lang w:val="it-IT"/>
        </w:rPr>
        <w:t xml:space="preserve"> v</w:t>
      </w:r>
      <w:r>
        <w:rPr>
          <w:rFonts w:ascii="Arial" w:hAnsi="Arial" w:cs="Arial"/>
          <w:color w:val="000000"/>
          <w:lang w:val="it-IT"/>
        </w:rPr>
        <w:t>a</w:t>
      </w:r>
      <w:r w:rsidRPr="0042609F">
        <w:rPr>
          <w:rFonts w:ascii="Arial" w:hAnsi="Arial" w:cs="Arial"/>
          <w:color w:val="000000"/>
          <w:lang w:val="it-IT"/>
        </w:rPr>
        <w:t xml:space="preserve"> respecta specificatiile din Fi</w:t>
      </w:r>
      <w:r>
        <w:rPr>
          <w:rFonts w:ascii="Arial" w:hAnsi="Arial" w:cs="Arial"/>
          <w:color w:val="000000"/>
          <w:lang w:val="it-IT"/>
        </w:rPr>
        <w:t>şa</w:t>
      </w:r>
      <w:r w:rsidRPr="0042609F">
        <w:rPr>
          <w:rFonts w:ascii="Arial" w:hAnsi="Arial" w:cs="Arial"/>
          <w:color w:val="000000"/>
          <w:lang w:val="it-IT"/>
        </w:rPr>
        <w:t xml:space="preserve"> tehnic</w:t>
      </w:r>
      <w:r>
        <w:rPr>
          <w:rFonts w:ascii="Arial" w:hAnsi="Arial" w:cs="Arial"/>
          <w:color w:val="000000"/>
          <w:lang w:val="it-IT"/>
        </w:rPr>
        <w:t>ă</w:t>
      </w:r>
      <w:r w:rsidRPr="0042609F">
        <w:rPr>
          <w:rFonts w:ascii="Arial" w:hAnsi="Arial" w:cs="Arial"/>
          <w:color w:val="000000"/>
          <w:lang w:val="it-IT"/>
        </w:rPr>
        <w:t>, anex</w:t>
      </w:r>
      <w:r>
        <w:rPr>
          <w:rFonts w:ascii="Arial" w:hAnsi="Arial" w:cs="Arial"/>
          <w:color w:val="000000"/>
          <w:lang w:val="it-IT"/>
        </w:rPr>
        <w:t>ă</w:t>
      </w:r>
      <w:r w:rsidRPr="0042609F">
        <w:rPr>
          <w:rFonts w:ascii="Arial" w:hAnsi="Arial" w:cs="Arial"/>
          <w:color w:val="000000"/>
          <w:lang w:val="it-IT"/>
        </w:rPr>
        <w:t xml:space="preserve"> la Caietul de sarcini.</w:t>
      </w:r>
    </w:p>
    <w:p w:rsidR="00ED0811" w:rsidRPr="00BD62D2" w:rsidRDefault="00ED0811" w:rsidP="00082A04">
      <w:pPr>
        <w:rPr>
          <w:sz w:val="26"/>
          <w:szCs w:val="26"/>
        </w:rPr>
      </w:pPr>
    </w:p>
    <w:p w:rsidR="00FE4305" w:rsidRPr="005674EA" w:rsidRDefault="00FE4305" w:rsidP="00FE4305">
      <w:pPr>
        <w:ind w:left="708" w:firstLine="708"/>
        <w:rPr>
          <w:b/>
          <w:sz w:val="26"/>
          <w:szCs w:val="26"/>
        </w:rPr>
      </w:pPr>
      <w:r>
        <w:rPr>
          <w:sz w:val="26"/>
          <w:szCs w:val="26"/>
        </w:rPr>
        <w:tab/>
      </w:r>
      <w:r>
        <w:rPr>
          <w:sz w:val="26"/>
          <w:szCs w:val="26"/>
        </w:rPr>
        <w:tab/>
      </w:r>
      <w:r w:rsidRPr="005674EA">
        <w:rPr>
          <w:b/>
          <w:sz w:val="26"/>
          <w:szCs w:val="26"/>
        </w:rPr>
        <w:t>BENEFICIAR,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5674EA">
        <w:rPr>
          <w:b/>
          <w:sz w:val="26"/>
          <w:szCs w:val="26"/>
        </w:rPr>
        <w:t>FURNIZOR,</w:t>
      </w:r>
    </w:p>
    <w:p w:rsidR="00FE4305" w:rsidRPr="008D5728" w:rsidRDefault="00FE4305" w:rsidP="00FE4305">
      <w:pPr>
        <w:rPr>
          <w:sz w:val="26"/>
          <w:szCs w:val="26"/>
        </w:rPr>
      </w:pPr>
      <w:r>
        <w:rPr>
          <w:sz w:val="26"/>
          <w:szCs w:val="26"/>
        </w:rPr>
        <w:tab/>
      </w:r>
      <w:r>
        <w:rPr>
          <w:sz w:val="26"/>
          <w:szCs w:val="26"/>
        </w:rPr>
        <w:tab/>
      </w:r>
      <w:r w:rsidRPr="008D5728">
        <w:rPr>
          <w:sz w:val="26"/>
          <w:szCs w:val="26"/>
        </w:rPr>
        <w:t>DIRECTOR DEZVOLTARE SI IMPLEMENTARE PROIECTE</w:t>
      </w:r>
    </w:p>
    <w:p w:rsidR="00FE4305" w:rsidRPr="008D5728" w:rsidRDefault="00FE4305" w:rsidP="00FE4305">
      <w:pPr>
        <w:rPr>
          <w:sz w:val="26"/>
          <w:szCs w:val="26"/>
        </w:rPr>
      </w:pPr>
      <w:r w:rsidRPr="008D5728">
        <w:rPr>
          <w:sz w:val="26"/>
          <w:szCs w:val="26"/>
        </w:rPr>
        <w:tab/>
      </w:r>
      <w:r w:rsidRPr="008D5728">
        <w:rPr>
          <w:sz w:val="26"/>
          <w:szCs w:val="26"/>
        </w:rPr>
        <w:tab/>
        <w:t>Ovidiu V</w:t>
      </w:r>
      <w:r w:rsidR="00645880" w:rsidRPr="008D5728">
        <w:rPr>
          <w:sz w:val="26"/>
          <w:szCs w:val="26"/>
        </w:rPr>
        <w:t>oicu</w:t>
      </w:r>
    </w:p>
    <w:p w:rsidR="00FE4305" w:rsidRPr="008D5728" w:rsidRDefault="00FE4305" w:rsidP="00FE4305">
      <w:pPr>
        <w:rPr>
          <w:sz w:val="26"/>
          <w:szCs w:val="26"/>
        </w:rPr>
      </w:pPr>
      <w:bookmarkStart w:id="83" w:name="_GoBack"/>
      <w:bookmarkEnd w:id="83"/>
    </w:p>
    <w:p w:rsidR="00693A50" w:rsidRPr="008D5728" w:rsidRDefault="00FE4305" w:rsidP="008D5728">
      <w:pPr>
        <w:ind w:left="708" w:firstLine="708"/>
        <w:rPr>
          <w:sz w:val="26"/>
          <w:szCs w:val="26"/>
          <w:lang w:val="fr-FR"/>
        </w:rPr>
      </w:pPr>
      <w:r w:rsidRPr="008D5728">
        <w:rPr>
          <w:sz w:val="26"/>
          <w:szCs w:val="26"/>
        </w:rPr>
        <w:t>SERVICIUL INVESTITII</w:t>
      </w:r>
    </w:p>
    <w:p w:rsidR="00FE4305" w:rsidRPr="008D5728" w:rsidRDefault="00FE4305" w:rsidP="008D5728">
      <w:pPr>
        <w:ind w:left="708" w:firstLine="708"/>
        <w:rPr>
          <w:sz w:val="26"/>
          <w:szCs w:val="26"/>
          <w:lang w:val="fr-FR"/>
        </w:rPr>
      </w:pPr>
      <w:r w:rsidRPr="008D5728">
        <w:rPr>
          <w:sz w:val="26"/>
          <w:szCs w:val="26"/>
        </w:rPr>
        <w:t>Ileana Petre</w:t>
      </w:r>
    </w:p>
    <w:p w:rsidR="00FE4305" w:rsidRPr="00EF4FFD" w:rsidRDefault="00FE4305" w:rsidP="00FE4305">
      <w:pPr>
        <w:rPr>
          <w:color w:val="FF0000"/>
          <w:sz w:val="26"/>
          <w:szCs w:val="26"/>
          <w:lang w:val="fr-FR"/>
        </w:rPr>
      </w:pPr>
      <w:r>
        <w:rPr>
          <w:color w:val="FF0000"/>
          <w:sz w:val="26"/>
          <w:szCs w:val="26"/>
        </w:rPr>
        <w:tab/>
      </w:r>
      <w:r>
        <w:rPr>
          <w:color w:val="FF0000"/>
          <w:sz w:val="26"/>
          <w:szCs w:val="26"/>
        </w:rPr>
        <w:tab/>
      </w:r>
    </w:p>
    <w:p w:rsidR="00FE4305"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000000" w:rsidRDefault="008D5728">
      <w:pPr>
        <w:ind w:left="708" w:firstLine="708"/>
        <w:jc w:val="both"/>
        <w:rPr>
          <w:sz w:val="26"/>
          <w:szCs w:val="26"/>
        </w:rPr>
        <w:pPrChange w:id="84" w:author="olga.isac" w:date="2023-08-18T11:02:00Z">
          <w:pPr>
            <w:jc w:val="both"/>
          </w:pPr>
        </w:pPrChange>
      </w:pPr>
      <w:r>
        <w:rPr>
          <w:sz w:val="26"/>
          <w:szCs w:val="26"/>
        </w:rPr>
        <w:t>Andrei Ciotoeanu                                     Marioara Vraciu</w:t>
      </w:r>
    </w:p>
    <w:p w:rsidR="00ED0811" w:rsidRPr="00BD62D2" w:rsidRDefault="00ED0811" w:rsidP="00082A04">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85" w:name="_Hlk513647438"/>
      <w:r>
        <w:rPr>
          <w:b/>
          <w:sz w:val="23"/>
          <w:szCs w:val="23"/>
          <w:u w:val="single"/>
        </w:rPr>
        <w:t>Perioada stocării datelor</w:t>
      </w:r>
      <w:bookmarkEnd w:id="85"/>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ins w:id="86" w:author="olga.isac" w:date="2023-08-18T11:02:00Z">
        <w:r w:rsidR="00A5630F">
          <w:rPr>
            <w:rFonts w:ascii="Times New Roman" w:hAnsi="Times New Roman" w:cs="Times New Roman"/>
            <w:i/>
            <w:sz w:val="23"/>
            <w:szCs w:val="23"/>
          </w:rPr>
          <w:t xml:space="preserve"> </w:t>
        </w:r>
      </w:ins>
      <w:proofErr w:type="spellStart"/>
      <w:r>
        <w:rPr>
          <w:rFonts w:ascii="Times New Roman" w:hAnsi="Times New Roman" w:cs="Times New Roman"/>
          <w:i/>
          <w:sz w:val="23"/>
          <w:szCs w:val="23"/>
        </w:rPr>
        <w:t>protecția</w:t>
      </w:r>
      <w:proofErr w:type="spellEnd"/>
      <w:ins w:id="87" w:author="olga.isac" w:date="2023-08-18T11:02:00Z">
        <w:r w:rsidR="00A5630F">
          <w:rPr>
            <w:rFonts w:ascii="Times New Roman" w:hAnsi="Times New Roman" w:cs="Times New Roman"/>
            <w:i/>
            <w:sz w:val="23"/>
            <w:szCs w:val="23"/>
          </w:rPr>
          <w:t xml:space="preserve"> </w:t>
        </w:r>
      </w:ins>
      <w:proofErr w:type="spellStart"/>
      <w:r>
        <w:rPr>
          <w:rFonts w:ascii="Times New Roman" w:hAnsi="Times New Roman" w:cs="Times New Roman"/>
          <w:i/>
          <w:sz w:val="23"/>
          <w:szCs w:val="23"/>
        </w:rPr>
        <w:t>persoanelor</w:t>
      </w:r>
      <w:proofErr w:type="spellEnd"/>
      <w:ins w:id="88" w:author="olga.isac" w:date="2023-08-18T11:02:00Z">
        <w:r w:rsidR="00A5630F">
          <w:rPr>
            <w:rFonts w:ascii="Times New Roman" w:hAnsi="Times New Roman" w:cs="Times New Roman"/>
            <w:i/>
            <w:sz w:val="23"/>
            <w:szCs w:val="23"/>
          </w:rPr>
          <w:t xml:space="preserve"> </w:t>
        </w:r>
      </w:ins>
      <w:proofErr w:type="spellStart"/>
      <w:r>
        <w:rPr>
          <w:rFonts w:ascii="Times New Roman" w:hAnsi="Times New Roman" w:cs="Times New Roman"/>
          <w:i/>
          <w:sz w:val="23"/>
          <w:szCs w:val="23"/>
        </w:rPr>
        <w:t>fizice</w:t>
      </w:r>
      <w:proofErr w:type="spellEnd"/>
      <w:ins w:id="89" w:author="olga.isac" w:date="2023-08-18T11:02:00Z">
        <w:r w:rsidR="00A5630F">
          <w:rPr>
            <w:rFonts w:ascii="Times New Roman" w:hAnsi="Times New Roman" w:cs="Times New Roman"/>
            <w:i/>
            <w:sz w:val="23"/>
            <w:szCs w:val="23"/>
          </w:rPr>
          <w:t xml:space="preserve"> </w:t>
        </w:r>
      </w:ins>
      <w:proofErr w:type="spellStart"/>
      <w:r>
        <w:rPr>
          <w:rFonts w:ascii="Times New Roman" w:hAnsi="Times New Roman" w:cs="Times New Roman"/>
          <w:i/>
          <w:sz w:val="23"/>
          <w:szCs w:val="23"/>
        </w:rPr>
        <w:t>în</w:t>
      </w:r>
      <w:proofErr w:type="spellEnd"/>
      <w:ins w:id="90" w:author="olga.isac" w:date="2023-08-18T11:02:00Z">
        <w:r w:rsidR="00A5630F">
          <w:rPr>
            <w:rFonts w:ascii="Times New Roman" w:hAnsi="Times New Roman" w:cs="Times New Roman"/>
            <w:i/>
            <w:sz w:val="23"/>
            <w:szCs w:val="23"/>
          </w:rPr>
          <w:t xml:space="preserve"> </w:t>
        </w:r>
      </w:ins>
      <w:proofErr w:type="spellStart"/>
      <w:r>
        <w:rPr>
          <w:rFonts w:ascii="Times New Roman" w:hAnsi="Times New Roman" w:cs="Times New Roman"/>
          <w:i/>
          <w:sz w:val="23"/>
          <w:szCs w:val="23"/>
        </w:rPr>
        <w:t>ceea</w:t>
      </w:r>
      <w:proofErr w:type="spellEnd"/>
      <w:ins w:id="91" w:author="olga.isac" w:date="2023-08-18T11:03:00Z">
        <w:r w:rsidR="00A5630F">
          <w:rPr>
            <w:rFonts w:ascii="Times New Roman" w:hAnsi="Times New Roman" w:cs="Times New Roman"/>
            <w:i/>
            <w:sz w:val="23"/>
            <w:szCs w:val="23"/>
          </w:rPr>
          <w:t xml:space="preserve"> </w:t>
        </w:r>
      </w:ins>
      <w:proofErr w:type="spellStart"/>
      <w:r>
        <w:rPr>
          <w:rFonts w:ascii="Times New Roman" w:hAnsi="Times New Roman" w:cs="Times New Roman"/>
          <w:i/>
          <w:sz w:val="23"/>
          <w:szCs w:val="23"/>
        </w:rPr>
        <w:t>ce</w:t>
      </w:r>
      <w:proofErr w:type="spellEnd"/>
      <w:ins w:id="92" w:author="olga.isac" w:date="2023-08-18T11:03:00Z">
        <w:r w:rsidR="00A5630F">
          <w:rPr>
            <w:rFonts w:ascii="Times New Roman" w:hAnsi="Times New Roman" w:cs="Times New Roman"/>
            <w:i/>
            <w:sz w:val="23"/>
            <w:szCs w:val="23"/>
          </w:rPr>
          <w:t xml:space="preserve"> </w:t>
        </w:r>
      </w:ins>
      <w:proofErr w:type="spellStart"/>
      <w:r>
        <w:rPr>
          <w:rFonts w:ascii="Times New Roman" w:hAnsi="Times New Roman" w:cs="Times New Roman"/>
          <w:i/>
          <w:sz w:val="23"/>
          <w:szCs w:val="23"/>
        </w:rPr>
        <w:t>priveşte</w:t>
      </w:r>
      <w:proofErr w:type="spellEnd"/>
      <w:ins w:id="93" w:author="olga.isac" w:date="2023-08-18T11:03:00Z">
        <w:r w:rsidR="00A5630F">
          <w:rPr>
            <w:rFonts w:ascii="Times New Roman" w:hAnsi="Times New Roman" w:cs="Times New Roman"/>
            <w:i/>
            <w:sz w:val="23"/>
            <w:szCs w:val="23"/>
          </w:rPr>
          <w:t xml:space="preserve"> </w:t>
        </w:r>
      </w:ins>
      <w:proofErr w:type="spellStart"/>
      <w:r>
        <w:rPr>
          <w:rFonts w:ascii="Times New Roman" w:hAnsi="Times New Roman" w:cs="Times New Roman"/>
          <w:i/>
          <w:sz w:val="23"/>
          <w:szCs w:val="23"/>
        </w:rPr>
        <w:t>prelucrarea</w:t>
      </w:r>
      <w:proofErr w:type="spellEnd"/>
      <w:ins w:id="94" w:author="olga.isac" w:date="2023-08-18T11:03:00Z">
        <w:r w:rsidR="00A5630F">
          <w:rPr>
            <w:rFonts w:ascii="Times New Roman" w:hAnsi="Times New Roman" w:cs="Times New Roman"/>
            <w:i/>
            <w:sz w:val="23"/>
            <w:szCs w:val="23"/>
          </w:rPr>
          <w:t xml:space="preserve"> </w:t>
        </w:r>
      </w:ins>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ins w:id="95" w:author="olga.isac" w:date="2023-08-18T11:03:00Z">
        <w:r w:rsidR="00A5630F">
          <w:rPr>
            <w:rFonts w:ascii="Times New Roman" w:hAnsi="Times New Roman" w:cs="Times New Roman"/>
            <w:i/>
            <w:sz w:val="23"/>
            <w:szCs w:val="23"/>
          </w:rPr>
          <w:t xml:space="preserve"> </w:t>
        </w:r>
      </w:ins>
      <w:proofErr w:type="spellStart"/>
      <w:r>
        <w:rPr>
          <w:rFonts w:ascii="Times New Roman" w:hAnsi="Times New Roman" w:cs="Times New Roman"/>
          <w:i/>
          <w:sz w:val="23"/>
          <w:szCs w:val="23"/>
        </w:rPr>
        <w:t>privind</w:t>
      </w:r>
      <w:proofErr w:type="spellEnd"/>
      <w:ins w:id="96" w:author="olga.isac" w:date="2023-08-18T11:03:00Z">
        <w:r w:rsidR="00A5630F">
          <w:rPr>
            <w:rFonts w:ascii="Times New Roman" w:hAnsi="Times New Roman" w:cs="Times New Roman"/>
            <w:i/>
            <w:sz w:val="23"/>
            <w:szCs w:val="23"/>
          </w:rPr>
          <w:t xml:space="preserve"> </w:t>
        </w:r>
      </w:ins>
      <w:proofErr w:type="spellStart"/>
      <w:r>
        <w:rPr>
          <w:rFonts w:ascii="Times New Roman" w:hAnsi="Times New Roman" w:cs="Times New Roman"/>
          <w:i/>
          <w:sz w:val="23"/>
          <w:szCs w:val="23"/>
        </w:rPr>
        <w:t>libera</w:t>
      </w:r>
      <w:proofErr w:type="spellEnd"/>
      <w:ins w:id="97" w:author="olga.isac" w:date="2023-08-18T11:03:00Z">
        <w:r w:rsidR="00A5630F">
          <w:rPr>
            <w:rFonts w:ascii="Times New Roman" w:hAnsi="Times New Roman" w:cs="Times New Roman"/>
            <w:i/>
            <w:sz w:val="23"/>
            <w:szCs w:val="23"/>
          </w:rPr>
          <w:t xml:space="preserve"> </w:t>
        </w:r>
      </w:ins>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000000" w:rsidRDefault="001349BA">
      <w:pPr>
        <w:rPr>
          <w:b/>
          <w:sz w:val="26"/>
          <w:szCs w:val="26"/>
        </w:rPr>
        <w:pPrChange w:id="98" w:author="olga.isac" w:date="2023-08-18T11:03:00Z">
          <w:pPr>
            <w:ind w:left="708" w:firstLine="708"/>
          </w:pPr>
        </w:pPrChange>
      </w:pPr>
      <w:r w:rsidRPr="005674EA">
        <w:rPr>
          <w:b/>
          <w:sz w:val="26"/>
          <w:szCs w:val="26"/>
        </w:rPr>
        <w:t>BENEFICIAR,</w:t>
      </w:r>
      <w:r w:rsidRPr="005674EA">
        <w:rPr>
          <w:b/>
          <w:sz w:val="26"/>
          <w:szCs w:val="26"/>
        </w:rPr>
        <w:tab/>
      </w:r>
      <w:r w:rsidRPr="005674EA">
        <w:rPr>
          <w:b/>
          <w:sz w:val="26"/>
          <w:szCs w:val="26"/>
        </w:rPr>
        <w:tab/>
      </w:r>
      <w:r w:rsidRPr="005674EA">
        <w:rPr>
          <w:b/>
          <w:sz w:val="26"/>
          <w:szCs w:val="26"/>
        </w:rPr>
        <w:tab/>
      </w:r>
      <w:r w:rsidRPr="005674EA">
        <w:rPr>
          <w:b/>
          <w:sz w:val="26"/>
          <w:szCs w:val="26"/>
        </w:rPr>
        <w:tab/>
      </w:r>
      <w:ins w:id="99" w:author="olga.isac" w:date="2023-08-18T11:03:00Z">
        <w:r w:rsidR="00A5630F">
          <w:rPr>
            <w:b/>
            <w:sz w:val="26"/>
            <w:szCs w:val="26"/>
          </w:rPr>
          <w:tab/>
        </w:r>
      </w:ins>
      <w:r w:rsidRPr="005674EA">
        <w:rPr>
          <w:b/>
          <w:sz w:val="26"/>
          <w:szCs w:val="26"/>
        </w:rPr>
        <w:tab/>
        <w:t>FURNIZOR,</w:t>
      </w:r>
    </w:p>
    <w:p w:rsidR="005674EA" w:rsidRDefault="00FE4305" w:rsidP="00FE4305">
      <w:pPr>
        <w:rPr>
          <w:sz w:val="26"/>
          <w:szCs w:val="26"/>
        </w:rPr>
      </w:pPr>
      <w:r w:rsidRPr="005674EA">
        <w:rPr>
          <w:sz w:val="26"/>
          <w:szCs w:val="26"/>
        </w:rPr>
        <w:t xml:space="preserve">DIRECTOR DEZVOLTARE </w:t>
      </w:r>
    </w:p>
    <w:p w:rsidR="00FE4305" w:rsidRPr="005674EA" w:rsidRDefault="00FE4305" w:rsidP="00FE4305">
      <w:pPr>
        <w:rPr>
          <w:sz w:val="26"/>
          <w:szCs w:val="26"/>
        </w:rPr>
      </w:pPr>
      <w:r w:rsidRPr="005674EA">
        <w:rPr>
          <w:sz w:val="26"/>
          <w:szCs w:val="26"/>
        </w:rPr>
        <w:t>SI IMPLEMENTARE PROIECTE</w:t>
      </w:r>
    </w:p>
    <w:p w:rsidR="00FE4305" w:rsidRPr="005674EA" w:rsidRDefault="00FE4305" w:rsidP="00FE4305">
      <w:pPr>
        <w:rPr>
          <w:sz w:val="26"/>
          <w:szCs w:val="26"/>
        </w:rPr>
      </w:pPr>
      <w:r w:rsidRPr="005674EA">
        <w:rPr>
          <w:sz w:val="26"/>
          <w:szCs w:val="26"/>
        </w:rPr>
        <w:t>Ovidiu VOICU</w:t>
      </w:r>
    </w:p>
    <w:p w:rsidR="00FE4305" w:rsidRPr="005674EA" w:rsidRDefault="00FE4305" w:rsidP="00FE4305">
      <w:pPr>
        <w:rPr>
          <w:sz w:val="26"/>
          <w:szCs w:val="26"/>
          <w:lang w:val="es-ES"/>
        </w:rPr>
      </w:pPr>
      <w:r w:rsidRPr="005674EA">
        <w:rPr>
          <w:sz w:val="26"/>
          <w:szCs w:val="26"/>
        </w:rPr>
        <w:tab/>
      </w:r>
    </w:p>
    <w:p w:rsidR="00FE4305" w:rsidRPr="005674EA" w:rsidRDefault="00FE4305" w:rsidP="00FE4305">
      <w:pPr>
        <w:rPr>
          <w:sz w:val="26"/>
          <w:szCs w:val="26"/>
        </w:rPr>
      </w:pPr>
      <w:r w:rsidRPr="005674EA">
        <w:rPr>
          <w:sz w:val="26"/>
          <w:szCs w:val="26"/>
        </w:rPr>
        <w:t xml:space="preserve">SERVICIUL INVESTITII </w:t>
      </w:r>
    </w:p>
    <w:p w:rsidR="00FE4305" w:rsidRPr="005674EA" w:rsidRDefault="00FE4305" w:rsidP="00FE4305">
      <w:pPr>
        <w:rPr>
          <w:sz w:val="26"/>
          <w:szCs w:val="26"/>
          <w:lang w:val="fr-FR"/>
        </w:rPr>
      </w:pPr>
      <w:r w:rsidRPr="005674EA">
        <w:rPr>
          <w:sz w:val="26"/>
          <w:szCs w:val="26"/>
        </w:rPr>
        <w:t>Ileana PETRE</w:t>
      </w:r>
      <w:r w:rsidRPr="005674EA">
        <w:rPr>
          <w:sz w:val="26"/>
          <w:szCs w:val="26"/>
        </w:rPr>
        <w:tab/>
      </w:r>
    </w:p>
    <w:p w:rsidR="00FE4305" w:rsidRPr="005674EA" w:rsidRDefault="00FE4305" w:rsidP="00FE4305">
      <w:pPr>
        <w:rPr>
          <w:sz w:val="26"/>
          <w:szCs w:val="26"/>
        </w:rPr>
      </w:pPr>
      <w:r w:rsidRPr="005674EA">
        <w:rPr>
          <w:sz w:val="26"/>
          <w:szCs w:val="26"/>
        </w:rPr>
        <w:tab/>
      </w:r>
    </w:p>
    <w:p w:rsidR="00FE4305" w:rsidRDefault="00FE4305" w:rsidP="00FE4305">
      <w:pPr>
        <w:rPr>
          <w:sz w:val="26"/>
          <w:szCs w:val="26"/>
        </w:rPr>
      </w:pP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5674EA" w:rsidRPr="001349BA" w:rsidRDefault="005674EA" w:rsidP="00FE4305">
      <w:pPr>
        <w:rPr>
          <w:color w:val="FF0000"/>
          <w:sz w:val="26"/>
          <w:szCs w:val="26"/>
          <w:lang w:val="fr-FR"/>
        </w:rPr>
      </w:pPr>
      <w:r>
        <w:rPr>
          <w:sz w:val="26"/>
          <w:szCs w:val="26"/>
        </w:rPr>
        <w:t>Andrei Ciotoeanu               Marioara Vraciu</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5674EA" w:rsidRDefault="005674EA" w:rsidP="00082A04">
      <w:pPr>
        <w:jc w:val="center"/>
        <w:rPr>
          <w:caps/>
          <w:color w:val="808080"/>
          <w:sz w:val="28"/>
          <w:szCs w:val="28"/>
        </w:rPr>
      </w:pPr>
    </w:p>
    <w:p w:rsidR="005674EA" w:rsidRDefault="005674EA" w:rsidP="00082A04">
      <w:pPr>
        <w:jc w:val="center"/>
        <w:rPr>
          <w:caps/>
          <w:color w:val="808080"/>
          <w:sz w:val="28"/>
          <w:szCs w:val="28"/>
        </w:rPr>
      </w:pPr>
    </w:p>
    <w:p w:rsidR="005674EA" w:rsidRDefault="005674EA" w:rsidP="00082A04">
      <w:pPr>
        <w:jc w:val="center"/>
        <w:rPr>
          <w:caps/>
          <w:color w:val="808080"/>
          <w:sz w:val="28"/>
          <w:szCs w:val="28"/>
        </w:rPr>
      </w:pPr>
    </w:p>
    <w:p w:rsidR="005674EA" w:rsidRDefault="005674EA" w:rsidP="00082A04">
      <w:pPr>
        <w:jc w:val="center"/>
        <w:rPr>
          <w:caps/>
          <w:color w:val="808080"/>
          <w:sz w:val="28"/>
          <w:szCs w:val="28"/>
        </w:rPr>
      </w:pPr>
    </w:p>
    <w:p w:rsidR="005674EA" w:rsidRDefault="005674EA" w:rsidP="00082A04">
      <w:pPr>
        <w:jc w:val="center"/>
        <w:rPr>
          <w:caps/>
          <w:color w:val="808080"/>
          <w:sz w:val="28"/>
          <w:szCs w:val="28"/>
        </w:rPr>
      </w:pPr>
    </w:p>
    <w:p w:rsidR="005674EA" w:rsidRDefault="005674E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lastRenderedPageBreak/>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F1615B" w:rsidRDefault="00F1615B" w:rsidP="00F1615B">
      <w:pPr>
        <w:jc w:val="center"/>
        <w:rPr>
          <w:b/>
          <w:sz w:val="28"/>
          <w:szCs w:val="28"/>
        </w:rPr>
      </w:pPr>
      <w:r w:rsidRPr="00F1615B">
        <w:rPr>
          <w:b/>
          <w:sz w:val="28"/>
          <w:szCs w:val="28"/>
        </w:rPr>
        <w:t>„Aparate de respirat autonome”</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F35D4E">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8909BC">
        <w:rPr>
          <w:sz w:val="26"/>
          <w:szCs w:val="26"/>
        </w:rPr>
        <w:t>4</w:t>
      </w:r>
      <w:r w:rsidRPr="00DE3C17">
        <w:rPr>
          <w:sz w:val="26"/>
          <w:szCs w:val="26"/>
        </w:rPr>
        <w:t>. LEGEA APLICABILĂ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8909BC">
        <w:rPr>
          <w:sz w:val="26"/>
          <w:szCs w:val="26"/>
        </w:rPr>
        <w:t>5</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E1A9C">
      <w:pPr>
        <w:ind w:left="900"/>
        <w:rPr>
          <w:color w:val="00B0F0"/>
          <w:u w:val="single"/>
        </w:rPr>
      </w:pPr>
      <w:r>
        <w:t>DIRECTOR JURIDIC si ACHIZITII,</w:t>
      </w:r>
      <w:r>
        <w:tab/>
      </w:r>
    </w:p>
    <w:p w:rsidR="00ED0811" w:rsidRDefault="00ED0811" w:rsidP="000E1A9C">
      <w:pPr>
        <w:ind w:left="900"/>
      </w:pPr>
      <w:r>
        <w:t>Mihai Volf</w:t>
      </w:r>
      <w:r>
        <w:tab/>
      </w:r>
      <w:r>
        <w:tab/>
      </w:r>
      <w:r>
        <w:tab/>
      </w:r>
      <w:r>
        <w:tab/>
      </w:r>
      <w:r>
        <w:tab/>
      </w:r>
    </w:p>
    <w:p w:rsidR="000E1A9C" w:rsidRDefault="00ED0811" w:rsidP="000E1A9C">
      <w:pPr>
        <w:ind w:left="900"/>
      </w:pPr>
      <w:r>
        <w:tab/>
      </w:r>
    </w:p>
    <w:p w:rsidR="00ED0811" w:rsidRDefault="00ED0811" w:rsidP="000E1A9C">
      <w:pPr>
        <w:ind w:left="900"/>
        <w:rPr>
          <w:u w:val="single"/>
        </w:rPr>
      </w:pPr>
      <w:r>
        <w:tab/>
      </w:r>
      <w:r>
        <w:tab/>
      </w:r>
      <w:r>
        <w:tab/>
      </w:r>
    </w:p>
    <w:p w:rsidR="00ED0811" w:rsidRDefault="00ED0811" w:rsidP="000E1A9C">
      <w:pPr>
        <w:ind w:left="900"/>
      </w:pPr>
      <w:r>
        <w:t xml:space="preserve">SERVICIUL JURIDIC                     </w:t>
      </w:r>
      <w:r>
        <w:tab/>
      </w:r>
    </w:p>
    <w:p w:rsidR="00ED0811" w:rsidRDefault="00ED0811" w:rsidP="000E1A9C">
      <w:pPr>
        <w:ind w:left="900"/>
      </w:pPr>
      <w:r>
        <w:t xml:space="preserve"> Mioara Misloschi</w:t>
      </w:r>
      <w:r>
        <w:tab/>
      </w:r>
      <w:r>
        <w:tab/>
      </w:r>
      <w:r>
        <w:tab/>
      </w:r>
      <w:r>
        <w:tab/>
      </w:r>
      <w:r>
        <w:tab/>
      </w:r>
      <w:r>
        <w:tab/>
      </w:r>
    </w:p>
    <w:p w:rsidR="000E1A9C" w:rsidRDefault="00ED0811" w:rsidP="000E1A9C">
      <w:pPr>
        <w:ind w:left="900"/>
      </w:pPr>
      <w:r>
        <w:tab/>
      </w:r>
    </w:p>
    <w:p w:rsidR="00ED0811" w:rsidRDefault="00ED0811" w:rsidP="000E1A9C">
      <w:pPr>
        <w:ind w:left="900"/>
        <w:rPr>
          <w:u w:val="single"/>
        </w:rPr>
      </w:pPr>
      <w:r>
        <w:tab/>
      </w:r>
      <w:r>
        <w:tab/>
      </w:r>
      <w:r>
        <w:tab/>
      </w:r>
    </w:p>
    <w:p w:rsidR="00ED0811" w:rsidRDefault="00ED0811" w:rsidP="000E1A9C">
      <w:pPr>
        <w:ind w:left="900"/>
        <w:jc w:val="both"/>
      </w:pPr>
      <w:r>
        <w:t>SERVICIUL ACHIZIŢII,</w:t>
      </w:r>
      <w:r>
        <w:rPr>
          <w:caps/>
        </w:rPr>
        <w:tab/>
      </w:r>
      <w:r>
        <w:rPr>
          <w:caps/>
        </w:rPr>
        <w:tab/>
      </w:r>
      <w:r>
        <w:rPr>
          <w:caps/>
        </w:rPr>
        <w:tab/>
      </w:r>
      <w:r>
        <w:rPr>
          <w:caps/>
        </w:rPr>
        <w:tab/>
      </w:r>
    </w:p>
    <w:p w:rsidR="00ED0811" w:rsidRDefault="006E3849" w:rsidP="000E1A9C">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E1A9C">
      <w:pPr>
        <w:ind w:left="900"/>
        <w:jc w:val="both"/>
      </w:pPr>
    </w:p>
    <w:p w:rsidR="00ED0811" w:rsidRDefault="00ED0811" w:rsidP="000E1A9C">
      <w:pPr>
        <w:ind w:left="900"/>
        <w:jc w:val="both"/>
      </w:pPr>
    </w:p>
    <w:p w:rsidR="00EF4FFD" w:rsidRDefault="00EF4FFD" w:rsidP="000E1A9C">
      <w:pPr>
        <w:ind w:left="900"/>
        <w:jc w:val="both"/>
        <w:rPr>
          <w:caps/>
        </w:rPr>
      </w:pPr>
      <w:r>
        <w:rPr>
          <w:caps/>
        </w:rPr>
        <w:t>Derulator contract,</w:t>
      </w:r>
    </w:p>
    <w:p w:rsidR="00ED0811" w:rsidRDefault="000E1A9C" w:rsidP="000E1A9C">
      <w:pPr>
        <w:ind w:left="900"/>
        <w:jc w:val="both"/>
      </w:pPr>
      <w:del w:id="100" w:author="olga.isac" w:date="2023-08-18T11:04:00Z">
        <w:r w:rsidDel="005F2358">
          <w:delText xml:space="preserve">Ansrei </w:delText>
        </w:r>
      </w:del>
      <w:ins w:id="101" w:author="olga.isac" w:date="2023-08-18T11:04:00Z">
        <w:r w:rsidR="005F2358">
          <w:t xml:space="preserve">Andrei </w:t>
        </w:r>
      </w:ins>
      <w:r>
        <w:t>Ciotoeanu</w:t>
      </w:r>
    </w:p>
    <w:p w:rsidR="000E1A9C" w:rsidRDefault="000E1A9C" w:rsidP="000E1A9C">
      <w:pPr>
        <w:ind w:left="900"/>
        <w:jc w:val="both"/>
      </w:pPr>
    </w:p>
    <w:p w:rsidR="00940B0E" w:rsidRDefault="00940B0E" w:rsidP="000E1A9C">
      <w:pPr>
        <w:rPr>
          <w:sz w:val="26"/>
          <w:szCs w:val="26"/>
        </w:rPr>
      </w:pPr>
      <w:r>
        <w:rPr>
          <w:sz w:val="26"/>
          <w:szCs w:val="26"/>
        </w:rPr>
        <w:tab/>
      </w:r>
      <w:r w:rsidR="00C34809">
        <w:rPr>
          <w:sz w:val="26"/>
          <w:szCs w:val="26"/>
        </w:rPr>
        <w:t xml:space="preserve">   </w:t>
      </w:r>
      <w:r w:rsidR="006E3849">
        <w:rPr>
          <w:sz w:val="26"/>
          <w:szCs w:val="26"/>
        </w:rPr>
        <w:t>Biroul Contracte</w:t>
      </w:r>
      <w:r>
        <w:rPr>
          <w:sz w:val="26"/>
          <w:szCs w:val="26"/>
        </w:rPr>
        <w:t>,</w:t>
      </w:r>
    </w:p>
    <w:p w:rsidR="00940B0E" w:rsidRDefault="00940B0E" w:rsidP="000E1A9C">
      <w:pPr>
        <w:rPr>
          <w:sz w:val="26"/>
          <w:szCs w:val="26"/>
        </w:rPr>
      </w:pPr>
      <w:r>
        <w:rPr>
          <w:sz w:val="26"/>
          <w:szCs w:val="26"/>
        </w:rPr>
        <w:tab/>
      </w:r>
      <w:r w:rsidR="00C34809">
        <w:rPr>
          <w:sz w:val="26"/>
          <w:szCs w:val="26"/>
        </w:rPr>
        <w:t xml:space="preserve">   </w:t>
      </w:r>
      <w:r w:rsidR="006E3849">
        <w:t>Ioana Untilă</w:t>
      </w:r>
    </w:p>
    <w:p w:rsidR="006E3849" w:rsidRDefault="006E3849" w:rsidP="000E1A9C">
      <w:pPr>
        <w:ind w:left="192" w:firstLine="708"/>
        <w:rPr>
          <w:caps/>
        </w:rPr>
      </w:pPr>
    </w:p>
    <w:p w:rsidR="000E1A9C" w:rsidRDefault="000E1A9C" w:rsidP="000E1A9C">
      <w:pPr>
        <w:ind w:left="192" w:firstLine="708"/>
        <w:rPr>
          <w:caps/>
        </w:rPr>
      </w:pPr>
    </w:p>
    <w:p w:rsidR="00ED0811" w:rsidRDefault="00ED0811" w:rsidP="000E1A9C">
      <w:pPr>
        <w:ind w:left="192" w:firstLine="708"/>
      </w:pPr>
      <w:r>
        <w:rPr>
          <w:caps/>
        </w:rPr>
        <w:t>Intocmit</w:t>
      </w:r>
      <w:r>
        <w:t>,</w:t>
      </w:r>
    </w:p>
    <w:p w:rsidR="00EF4FFD" w:rsidRDefault="00EF4FFD" w:rsidP="000E1A9C">
      <w:pPr>
        <w:ind w:left="192" w:firstLine="708"/>
      </w:pPr>
      <w:r>
        <w:t>Responsabil contract,</w:t>
      </w:r>
    </w:p>
    <w:p w:rsidR="00F35D4E" w:rsidRPr="002F56D9" w:rsidRDefault="00F35D4E" w:rsidP="000E1A9C">
      <w:pPr>
        <w:ind w:left="192" w:firstLine="708"/>
        <w:rPr>
          <w:sz w:val="26"/>
          <w:szCs w:val="26"/>
        </w:rPr>
      </w:pPr>
      <w:r>
        <w:t>Aurelian Cristea</w:t>
      </w:r>
    </w:p>
    <w:p w:rsidR="00ED0811" w:rsidRPr="00082A04" w:rsidRDefault="00ED0811" w:rsidP="000E1A9C">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FE2" w:rsidRDefault="00171FE2">
      <w:r>
        <w:separator/>
      </w:r>
    </w:p>
  </w:endnote>
  <w:endnote w:type="continuationSeparator" w:id="0">
    <w:p w:rsidR="00171FE2" w:rsidRDefault="00171F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66A" w:rsidRDefault="00C363D1" w:rsidP="00012CCD">
    <w:pPr>
      <w:pStyle w:val="Footer"/>
      <w:framePr w:wrap="around" w:vAnchor="text" w:hAnchor="margin" w:xAlign="center" w:y="1"/>
      <w:rPr>
        <w:rStyle w:val="PageNumber"/>
      </w:rPr>
    </w:pPr>
    <w:r>
      <w:rPr>
        <w:rStyle w:val="PageNumber"/>
      </w:rPr>
      <w:fldChar w:fldCharType="begin"/>
    </w:r>
    <w:r w:rsidR="00E0666A">
      <w:rPr>
        <w:rStyle w:val="PageNumber"/>
      </w:rPr>
      <w:instrText xml:space="preserve">PAGE  </w:instrText>
    </w:r>
    <w:r>
      <w:rPr>
        <w:rStyle w:val="PageNumber"/>
      </w:rPr>
      <w:fldChar w:fldCharType="end"/>
    </w:r>
  </w:p>
  <w:p w:rsidR="00E0666A" w:rsidRDefault="00E0666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66A" w:rsidRDefault="00C363D1" w:rsidP="000D4B37">
    <w:pPr>
      <w:pStyle w:val="Footer"/>
      <w:framePr w:wrap="around" w:vAnchor="text" w:hAnchor="page" w:x="9721" w:y="4"/>
      <w:rPr>
        <w:rStyle w:val="PageNumber"/>
      </w:rPr>
    </w:pPr>
    <w:r>
      <w:rPr>
        <w:rStyle w:val="PageNumber"/>
      </w:rPr>
      <w:fldChar w:fldCharType="begin"/>
    </w:r>
    <w:r w:rsidR="00E0666A">
      <w:rPr>
        <w:rStyle w:val="PageNumber"/>
      </w:rPr>
      <w:instrText xml:space="preserve">PAGE  </w:instrText>
    </w:r>
    <w:r>
      <w:rPr>
        <w:rStyle w:val="PageNumber"/>
      </w:rPr>
      <w:fldChar w:fldCharType="separate"/>
    </w:r>
    <w:r w:rsidR="00A7129C">
      <w:rPr>
        <w:rStyle w:val="PageNumber"/>
        <w:noProof/>
      </w:rPr>
      <w:t>11</w:t>
    </w:r>
    <w:r>
      <w:rPr>
        <w:rStyle w:val="PageNumber"/>
      </w:rPr>
      <w:fldChar w:fldCharType="end"/>
    </w:r>
  </w:p>
  <w:p w:rsidR="00E0666A" w:rsidRPr="002548E6" w:rsidRDefault="00E0666A" w:rsidP="005A2207">
    <w:pPr>
      <w:pStyle w:val="Footer"/>
      <w:ind w:right="360"/>
      <w:rPr>
        <w:sz w:val="16"/>
        <w:szCs w:val="16"/>
        <w:lang w:val="en-US"/>
      </w:rPr>
    </w:pPr>
    <w:r>
      <w:rPr>
        <w:sz w:val="16"/>
        <w:szCs w:val="16"/>
        <w:lang w:val="en-US"/>
      </w:rPr>
      <w:t xml:space="preserve">Red. ELCEN-BC/ </w:t>
    </w:r>
    <w:proofErr w:type="spellStart"/>
    <w:r>
      <w:rPr>
        <w:sz w:val="16"/>
        <w:szCs w:val="16"/>
        <w:lang w:val="en-US"/>
      </w:rPr>
      <w:t>Aparate</w:t>
    </w:r>
    <w:proofErr w:type="spellEnd"/>
    <w:r>
      <w:rPr>
        <w:sz w:val="16"/>
        <w:szCs w:val="16"/>
        <w:lang w:val="en-US"/>
      </w:rPr>
      <w:t xml:space="preserve"> de </w:t>
    </w:r>
    <w:proofErr w:type="spellStart"/>
    <w:r>
      <w:rPr>
        <w:sz w:val="16"/>
        <w:szCs w:val="16"/>
        <w:lang w:val="en-US"/>
      </w:rPr>
      <w:t>respiratautonome</w:t>
    </w:r>
    <w:proofErr w:type="spellEnd"/>
    <w:r>
      <w:rPr>
        <w:sz w:val="16"/>
        <w:szCs w:val="16"/>
      </w:rPr>
      <w:t xml:space="preserve"> /</w:t>
    </w:r>
    <w:r>
      <w:rPr>
        <w:sz w:val="16"/>
        <w:szCs w:val="16"/>
        <w:lang w:val="en-US"/>
      </w:rPr>
      <w:t>august 2023</w:t>
    </w:r>
  </w:p>
  <w:p w:rsidR="00E0666A" w:rsidRPr="002548E6" w:rsidRDefault="00E0666A"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66A" w:rsidRPr="002548E6" w:rsidRDefault="00E0666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0666A" w:rsidRPr="00186476" w:rsidRDefault="00E0666A"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66A" w:rsidRDefault="00C363D1" w:rsidP="00012CCD">
    <w:pPr>
      <w:pStyle w:val="Footer"/>
      <w:framePr w:wrap="around" w:vAnchor="text" w:hAnchor="margin" w:xAlign="center" w:y="1"/>
      <w:rPr>
        <w:rStyle w:val="PageNumber"/>
      </w:rPr>
    </w:pPr>
    <w:r>
      <w:rPr>
        <w:rStyle w:val="PageNumber"/>
      </w:rPr>
      <w:fldChar w:fldCharType="begin"/>
    </w:r>
    <w:r w:rsidR="00E0666A">
      <w:rPr>
        <w:rStyle w:val="PageNumber"/>
      </w:rPr>
      <w:instrText xml:space="preserve">PAGE  </w:instrText>
    </w:r>
    <w:r>
      <w:rPr>
        <w:rStyle w:val="PageNumber"/>
      </w:rPr>
      <w:fldChar w:fldCharType="end"/>
    </w:r>
  </w:p>
  <w:p w:rsidR="00E0666A" w:rsidRDefault="00E0666A"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66A" w:rsidRDefault="00C363D1" w:rsidP="00012CCD">
    <w:pPr>
      <w:pStyle w:val="Footer"/>
      <w:framePr w:wrap="around" w:vAnchor="text" w:hAnchor="margin" w:xAlign="center" w:y="1"/>
      <w:rPr>
        <w:rStyle w:val="PageNumber"/>
      </w:rPr>
    </w:pPr>
    <w:r>
      <w:rPr>
        <w:rStyle w:val="PageNumber"/>
      </w:rPr>
      <w:fldChar w:fldCharType="begin"/>
    </w:r>
    <w:r w:rsidR="00E0666A">
      <w:rPr>
        <w:rStyle w:val="PageNumber"/>
      </w:rPr>
      <w:instrText xml:space="preserve">PAGE  </w:instrText>
    </w:r>
    <w:r>
      <w:rPr>
        <w:rStyle w:val="PageNumber"/>
      </w:rPr>
      <w:fldChar w:fldCharType="separate"/>
    </w:r>
    <w:r w:rsidR="00A7129C">
      <w:rPr>
        <w:rStyle w:val="PageNumber"/>
        <w:noProof/>
      </w:rPr>
      <w:t>15</w:t>
    </w:r>
    <w:r>
      <w:rPr>
        <w:rStyle w:val="PageNumber"/>
      </w:rPr>
      <w:fldChar w:fldCharType="end"/>
    </w:r>
  </w:p>
  <w:p w:rsidR="00E0666A" w:rsidRPr="002548E6" w:rsidRDefault="00E0666A" w:rsidP="002548E6">
    <w:pPr>
      <w:pStyle w:val="Footer"/>
      <w:ind w:right="360"/>
      <w:rPr>
        <w:sz w:val="16"/>
        <w:szCs w:val="16"/>
        <w:lang w:val="en-US"/>
      </w:rPr>
    </w:pPr>
    <w:r>
      <w:rPr>
        <w:sz w:val="16"/>
        <w:szCs w:val="16"/>
        <w:lang w:val="en-US"/>
      </w:rPr>
      <w:t>Red. ELCEN-BC/</w:t>
    </w:r>
    <w:proofErr w:type="spellStart"/>
    <w:r>
      <w:rPr>
        <w:sz w:val="16"/>
        <w:szCs w:val="16"/>
        <w:lang w:val="en-US"/>
      </w:rPr>
      <w:t>Aparate</w:t>
    </w:r>
    <w:proofErr w:type="spellEnd"/>
    <w:r>
      <w:rPr>
        <w:sz w:val="16"/>
        <w:szCs w:val="16"/>
        <w:lang w:val="en-US"/>
      </w:rPr>
      <w:t xml:space="preserve"> de </w:t>
    </w:r>
    <w:proofErr w:type="spellStart"/>
    <w:r>
      <w:rPr>
        <w:sz w:val="16"/>
        <w:szCs w:val="16"/>
        <w:lang w:val="en-US"/>
      </w:rPr>
      <w:t>respiratautonome</w:t>
    </w:r>
    <w:proofErr w:type="spellEnd"/>
    <w:r>
      <w:rPr>
        <w:sz w:val="16"/>
        <w:szCs w:val="16"/>
        <w:lang w:val="en-US"/>
      </w:rPr>
      <w:t>/august 2023</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66A" w:rsidRPr="002548E6" w:rsidRDefault="00E0666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0666A" w:rsidRPr="00186476" w:rsidRDefault="00E0666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FE2" w:rsidRDefault="00171FE2">
      <w:r>
        <w:separator/>
      </w:r>
    </w:p>
  </w:footnote>
  <w:footnote w:type="continuationSeparator" w:id="0">
    <w:p w:rsidR="00171FE2" w:rsidRDefault="00171F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B962F4"/>
    <w:multiLevelType w:val="hybridMultilevel"/>
    <w:tmpl w:val="FFD2D8D6"/>
    <w:lvl w:ilvl="0" w:tplc="01905298">
      <w:start w:val="30"/>
      <w:numFmt w:val="bullet"/>
      <w:lvlText w:val="-"/>
      <w:lvlJc w:val="left"/>
      <w:pPr>
        <w:tabs>
          <w:tab w:val="num" w:pos="750"/>
        </w:tabs>
        <w:ind w:left="750" w:hanging="360"/>
      </w:pPr>
      <w:rPr>
        <w:rFonts w:ascii="Arial" w:eastAsia="Times New Roman" w:hAnsi="Arial" w:cs="Arial" w:hint="default"/>
      </w:rPr>
    </w:lvl>
    <w:lvl w:ilvl="1" w:tplc="04180003" w:tentative="1">
      <w:start w:val="1"/>
      <w:numFmt w:val="bullet"/>
      <w:lvlText w:val="o"/>
      <w:lvlJc w:val="left"/>
      <w:pPr>
        <w:tabs>
          <w:tab w:val="num" w:pos="1470"/>
        </w:tabs>
        <w:ind w:left="1470" w:hanging="360"/>
      </w:pPr>
      <w:rPr>
        <w:rFonts w:ascii="Courier New" w:hAnsi="Courier New" w:cs="Courier New" w:hint="default"/>
      </w:rPr>
    </w:lvl>
    <w:lvl w:ilvl="2" w:tplc="04180005" w:tentative="1">
      <w:start w:val="1"/>
      <w:numFmt w:val="bullet"/>
      <w:lvlText w:val=""/>
      <w:lvlJc w:val="left"/>
      <w:pPr>
        <w:tabs>
          <w:tab w:val="num" w:pos="2190"/>
        </w:tabs>
        <w:ind w:left="2190" w:hanging="360"/>
      </w:pPr>
      <w:rPr>
        <w:rFonts w:ascii="Wingdings" w:hAnsi="Wingdings" w:hint="default"/>
      </w:rPr>
    </w:lvl>
    <w:lvl w:ilvl="3" w:tplc="04180001" w:tentative="1">
      <w:start w:val="1"/>
      <w:numFmt w:val="bullet"/>
      <w:lvlText w:val=""/>
      <w:lvlJc w:val="left"/>
      <w:pPr>
        <w:tabs>
          <w:tab w:val="num" w:pos="2910"/>
        </w:tabs>
        <w:ind w:left="2910" w:hanging="360"/>
      </w:pPr>
      <w:rPr>
        <w:rFonts w:ascii="Symbol" w:hAnsi="Symbol" w:hint="default"/>
      </w:rPr>
    </w:lvl>
    <w:lvl w:ilvl="4" w:tplc="04180003" w:tentative="1">
      <w:start w:val="1"/>
      <w:numFmt w:val="bullet"/>
      <w:lvlText w:val="o"/>
      <w:lvlJc w:val="left"/>
      <w:pPr>
        <w:tabs>
          <w:tab w:val="num" w:pos="3630"/>
        </w:tabs>
        <w:ind w:left="3630" w:hanging="360"/>
      </w:pPr>
      <w:rPr>
        <w:rFonts w:ascii="Courier New" w:hAnsi="Courier New" w:cs="Courier New" w:hint="default"/>
      </w:rPr>
    </w:lvl>
    <w:lvl w:ilvl="5" w:tplc="04180005" w:tentative="1">
      <w:start w:val="1"/>
      <w:numFmt w:val="bullet"/>
      <w:lvlText w:val=""/>
      <w:lvlJc w:val="left"/>
      <w:pPr>
        <w:tabs>
          <w:tab w:val="num" w:pos="4350"/>
        </w:tabs>
        <w:ind w:left="4350" w:hanging="360"/>
      </w:pPr>
      <w:rPr>
        <w:rFonts w:ascii="Wingdings" w:hAnsi="Wingdings" w:hint="default"/>
      </w:rPr>
    </w:lvl>
    <w:lvl w:ilvl="6" w:tplc="04180001" w:tentative="1">
      <w:start w:val="1"/>
      <w:numFmt w:val="bullet"/>
      <w:lvlText w:val=""/>
      <w:lvlJc w:val="left"/>
      <w:pPr>
        <w:tabs>
          <w:tab w:val="num" w:pos="5070"/>
        </w:tabs>
        <w:ind w:left="5070" w:hanging="360"/>
      </w:pPr>
      <w:rPr>
        <w:rFonts w:ascii="Symbol" w:hAnsi="Symbol" w:hint="default"/>
      </w:rPr>
    </w:lvl>
    <w:lvl w:ilvl="7" w:tplc="04180003" w:tentative="1">
      <w:start w:val="1"/>
      <w:numFmt w:val="bullet"/>
      <w:lvlText w:val="o"/>
      <w:lvlJc w:val="left"/>
      <w:pPr>
        <w:tabs>
          <w:tab w:val="num" w:pos="5790"/>
        </w:tabs>
        <w:ind w:left="5790" w:hanging="360"/>
      </w:pPr>
      <w:rPr>
        <w:rFonts w:ascii="Courier New" w:hAnsi="Courier New" w:cs="Courier New" w:hint="default"/>
      </w:rPr>
    </w:lvl>
    <w:lvl w:ilvl="8" w:tplc="04180005" w:tentative="1">
      <w:start w:val="1"/>
      <w:numFmt w:val="bullet"/>
      <w:lvlText w:val=""/>
      <w:lvlJc w:val="left"/>
      <w:pPr>
        <w:tabs>
          <w:tab w:val="num" w:pos="6510"/>
        </w:tabs>
        <w:ind w:left="6510" w:hanging="360"/>
      </w:pPr>
      <w:rPr>
        <w:rFonts w:ascii="Wingdings" w:hAnsi="Wingdings" w:hint="default"/>
      </w:r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5">
    <w:nsid w:val="7B320063"/>
    <w:multiLevelType w:val="hybridMultilevel"/>
    <w:tmpl w:val="0CEABC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4"/>
  </w:num>
  <w:num w:numId="3">
    <w:abstractNumId w:val="4"/>
  </w:num>
  <w:num w:numId="4">
    <w:abstractNumId w:val="1"/>
  </w:num>
  <w:num w:numId="5">
    <w:abstractNumId w:val="8"/>
  </w:num>
  <w:num w:numId="6">
    <w:abstractNumId w:val="11"/>
  </w:num>
  <w:num w:numId="7">
    <w:abstractNumId w:val="1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5"/>
  </w:num>
  <w:num w:numId="13">
    <w:abstractNumId w:val="7"/>
  </w:num>
  <w:num w:numId="14">
    <w:abstractNumId w:val="9"/>
  </w:num>
  <w:num w:numId="15">
    <w:abstractNumId w:val="16"/>
  </w:num>
  <w:num w:numId="16">
    <w:abstractNumId w:val="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revisionView w:markup="0"/>
  <w:trackRevisions/>
  <w:defaultTabStop w:val="708"/>
  <w:hyphenationZone w:val="425"/>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2NrMwNDOxNDO0tDA1MTZV0lEKTi0uzszPAykwrAUAqaDKbCwAAAA="/>
  </w:docVars>
  <w:rsids>
    <w:rsidRoot w:val="00491371"/>
    <w:rsid w:val="000003B0"/>
    <w:rsid w:val="00001811"/>
    <w:rsid w:val="00010518"/>
    <w:rsid w:val="00010A40"/>
    <w:rsid w:val="00012135"/>
    <w:rsid w:val="000127D8"/>
    <w:rsid w:val="00012CCD"/>
    <w:rsid w:val="000131F6"/>
    <w:rsid w:val="000175BC"/>
    <w:rsid w:val="00021357"/>
    <w:rsid w:val="000231B0"/>
    <w:rsid w:val="00024A7B"/>
    <w:rsid w:val="0002687D"/>
    <w:rsid w:val="000269EF"/>
    <w:rsid w:val="000269F2"/>
    <w:rsid w:val="00027725"/>
    <w:rsid w:val="00030727"/>
    <w:rsid w:val="00030F06"/>
    <w:rsid w:val="000316D5"/>
    <w:rsid w:val="00034343"/>
    <w:rsid w:val="0003602C"/>
    <w:rsid w:val="00037722"/>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1A9C"/>
    <w:rsid w:val="000E306A"/>
    <w:rsid w:val="000E7493"/>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1FE2"/>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C78"/>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0DD2"/>
    <w:rsid w:val="002A1375"/>
    <w:rsid w:val="002A7A4B"/>
    <w:rsid w:val="002B2137"/>
    <w:rsid w:val="002B4E08"/>
    <w:rsid w:val="002C128C"/>
    <w:rsid w:val="002C2705"/>
    <w:rsid w:val="002C3E16"/>
    <w:rsid w:val="002C797E"/>
    <w:rsid w:val="002D6E5C"/>
    <w:rsid w:val="002D7455"/>
    <w:rsid w:val="002E3E86"/>
    <w:rsid w:val="002E4C52"/>
    <w:rsid w:val="002E5944"/>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54CA"/>
    <w:rsid w:val="0031680D"/>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57432"/>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674EA"/>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2358"/>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5880"/>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0F0C"/>
    <w:rsid w:val="006819B8"/>
    <w:rsid w:val="00682148"/>
    <w:rsid w:val="0068228B"/>
    <w:rsid w:val="00685E5A"/>
    <w:rsid w:val="0068628E"/>
    <w:rsid w:val="00686C3C"/>
    <w:rsid w:val="00687870"/>
    <w:rsid w:val="00687875"/>
    <w:rsid w:val="00687ED4"/>
    <w:rsid w:val="00693238"/>
    <w:rsid w:val="00693A50"/>
    <w:rsid w:val="00695642"/>
    <w:rsid w:val="00697B64"/>
    <w:rsid w:val="006A00A0"/>
    <w:rsid w:val="006A1D59"/>
    <w:rsid w:val="006A286F"/>
    <w:rsid w:val="006A3D06"/>
    <w:rsid w:val="006A48CE"/>
    <w:rsid w:val="006A7CC8"/>
    <w:rsid w:val="006B065A"/>
    <w:rsid w:val="006B070A"/>
    <w:rsid w:val="006B16E4"/>
    <w:rsid w:val="006B1E28"/>
    <w:rsid w:val="006B2F25"/>
    <w:rsid w:val="006B6F26"/>
    <w:rsid w:val="006B7324"/>
    <w:rsid w:val="006B7C53"/>
    <w:rsid w:val="006C03EC"/>
    <w:rsid w:val="006C0BBC"/>
    <w:rsid w:val="006C33F6"/>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24EF0"/>
    <w:rsid w:val="00727CE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C442F"/>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25F3"/>
    <w:rsid w:val="00883DE1"/>
    <w:rsid w:val="00883E04"/>
    <w:rsid w:val="008866AA"/>
    <w:rsid w:val="00886774"/>
    <w:rsid w:val="008909BC"/>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5728"/>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B43"/>
    <w:rsid w:val="00970CDD"/>
    <w:rsid w:val="0097167D"/>
    <w:rsid w:val="00972A06"/>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94A"/>
    <w:rsid w:val="009F0CA8"/>
    <w:rsid w:val="009F2CE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630F"/>
    <w:rsid w:val="00A56469"/>
    <w:rsid w:val="00A5707C"/>
    <w:rsid w:val="00A60823"/>
    <w:rsid w:val="00A60F7A"/>
    <w:rsid w:val="00A61541"/>
    <w:rsid w:val="00A62881"/>
    <w:rsid w:val="00A6328F"/>
    <w:rsid w:val="00A638D3"/>
    <w:rsid w:val="00A63E27"/>
    <w:rsid w:val="00A67353"/>
    <w:rsid w:val="00A67D0A"/>
    <w:rsid w:val="00A7071D"/>
    <w:rsid w:val="00A7129C"/>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394A"/>
    <w:rsid w:val="00B44B87"/>
    <w:rsid w:val="00B456A0"/>
    <w:rsid w:val="00B45E75"/>
    <w:rsid w:val="00B46911"/>
    <w:rsid w:val="00B47F37"/>
    <w:rsid w:val="00B5010D"/>
    <w:rsid w:val="00B511CA"/>
    <w:rsid w:val="00B53AC2"/>
    <w:rsid w:val="00B54462"/>
    <w:rsid w:val="00B55045"/>
    <w:rsid w:val="00B55C8C"/>
    <w:rsid w:val="00B6172E"/>
    <w:rsid w:val="00B63380"/>
    <w:rsid w:val="00B63E3C"/>
    <w:rsid w:val="00B64C13"/>
    <w:rsid w:val="00B64C5C"/>
    <w:rsid w:val="00B64D72"/>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4809"/>
    <w:rsid w:val="00C35624"/>
    <w:rsid w:val="00C363D1"/>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2790"/>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38EF"/>
    <w:rsid w:val="00D247A3"/>
    <w:rsid w:val="00D25CF4"/>
    <w:rsid w:val="00D34C01"/>
    <w:rsid w:val="00D3593E"/>
    <w:rsid w:val="00D37701"/>
    <w:rsid w:val="00D456E6"/>
    <w:rsid w:val="00D460FF"/>
    <w:rsid w:val="00D467E0"/>
    <w:rsid w:val="00D513E8"/>
    <w:rsid w:val="00D55AED"/>
    <w:rsid w:val="00D55EFB"/>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4DF"/>
    <w:rsid w:val="00DE3C17"/>
    <w:rsid w:val="00DE4F68"/>
    <w:rsid w:val="00DE5C22"/>
    <w:rsid w:val="00DE763A"/>
    <w:rsid w:val="00DE7A8B"/>
    <w:rsid w:val="00DF6CA3"/>
    <w:rsid w:val="00DF7573"/>
    <w:rsid w:val="00E03F80"/>
    <w:rsid w:val="00E04C2A"/>
    <w:rsid w:val="00E0666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09F"/>
    <w:rsid w:val="00EB58DD"/>
    <w:rsid w:val="00EB74E6"/>
    <w:rsid w:val="00EC27D1"/>
    <w:rsid w:val="00EC5375"/>
    <w:rsid w:val="00EC62F8"/>
    <w:rsid w:val="00EC6572"/>
    <w:rsid w:val="00ED0811"/>
    <w:rsid w:val="00ED15A1"/>
    <w:rsid w:val="00ED407D"/>
    <w:rsid w:val="00ED6FD1"/>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615B"/>
    <w:rsid w:val="00F17398"/>
    <w:rsid w:val="00F2016E"/>
    <w:rsid w:val="00F23FCA"/>
    <w:rsid w:val="00F24A0B"/>
    <w:rsid w:val="00F26EF8"/>
    <w:rsid w:val="00F301AA"/>
    <w:rsid w:val="00F326CD"/>
    <w:rsid w:val="00F330E3"/>
    <w:rsid w:val="00F3462C"/>
    <w:rsid w:val="00F35349"/>
    <w:rsid w:val="00F35D4E"/>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1DB7"/>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uiPriority w:val="99"/>
    <w:semiHidden/>
    <w:unhideWhenUsed/>
    <w:rsid w:val="00A7129C"/>
    <w:rPr>
      <w:rFonts w:ascii="Tahoma" w:hAnsi="Tahoma" w:cs="Tahoma"/>
      <w:sz w:val="16"/>
      <w:szCs w:val="16"/>
    </w:rPr>
  </w:style>
  <w:style w:type="character" w:customStyle="1" w:styleId="BalloonTextChar">
    <w:name w:val="Balloon Text Char"/>
    <w:basedOn w:val="DefaultParagraphFont"/>
    <w:link w:val="BalloonText"/>
    <w:uiPriority w:val="99"/>
    <w:semiHidden/>
    <w:rsid w:val="00A7129C"/>
    <w:rPr>
      <w:rFonts w:ascii="Tahoma" w:hAnsi="Tahoma" w:cs="Tahoma"/>
      <w:sz w:val="16"/>
      <w:szCs w:val="16"/>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75948552">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14027159">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15</Pages>
  <Words>6206</Words>
  <Characters>35378</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41501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5</cp:revision>
  <cp:lastPrinted>2010-11-22T09:40:00Z</cp:lastPrinted>
  <dcterms:created xsi:type="dcterms:W3CDTF">2023-08-11T08:44:00Z</dcterms:created>
  <dcterms:modified xsi:type="dcterms:W3CDTF">2023-08-21T06:27:00Z</dcterms:modified>
</cp:coreProperties>
</file>